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 xml:space="preserve">Stability &amp; Predictability of </w:t>
      </w:r>
      <w:proofErr w:type="spellStart"/>
      <w:r>
        <w:rPr>
          <w:rFonts w:ascii="Arial" w:hAnsi="Arial" w:cs="Arial"/>
        </w:rPr>
        <w:t>TNUoS</w:t>
      </w:r>
      <w:proofErr w:type="spellEnd"/>
      <w:r>
        <w:rPr>
          <w:rFonts w:ascii="Arial" w:hAnsi="Arial" w:cs="Arial"/>
        </w:rPr>
        <w:t xml:space="preserve">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first  transmission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 xml:space="preserve">commission than the typical 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roofErr w:type="gramStart"/>
      <w:r>
        <w:t>);</w:t>
      </w:r>
      <w:proofErr w:type="gramEnd"/>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 xml:space="preserve">a capital contribution based on the allocated GAV at the time of commissioning will reduce capital. </w:t>
      </w:r>
      <w:proofErr w:type="gramStart"/>
      <w:r>
        <w:t>Typically</w:t>
      </w:r>
      <w:proofErr w:type="gramEnd"/>
      <w:r>
        <w:t xml:space="preserve">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roofErr w:type="gramStart"/>
      <w:r>
        <w:t>);</w:t>
      </w:r>
      <w:proofErr w:type="gramEnd"/>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annuity based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w:t>
      </w:r>
      <w:proofErr w:type="spellStart"/>
      <w:r w:rsidRPr="008035A1">
        <w:t>TNUoS</w:t>
      </w:r>
      <w:proofErr w:type="spellEnd"/>
      <w:r w:rsidRPr="008035A1">
        <w:t xml:space="preserve">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w:t>
      </w:r>
      <w:proofErr w:type="spellStart"/>
      <w:r>
        <w:t>BSUoS</w:t>
      </w:r>
      <w:proofErr w:type="spellEnd"/>
      <w:r>
        <w:t>)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 xml:space="preserve">If an asset is reused following termination or allocated to connection when it has previously been allocated to </w:t>
      </w:r>
      <w:proofErr w:type="spellStart"/>
      <w:r>
        <w:t>TNUoS</w:t>
      </w:r>
      <w:proofErr w:type="spellEnd"/>
      <w:r>
        <w:t>,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 xml:space="preserve">The general principles used to date </w:t>
      </w:r>
      <w:proofErr w:type="gramStart"/>
      <w:r>
        <w:t>are</w:t>
      </w:r>
      <w:proofErr w:type="gramEnd"/>
      <w:r>
        <w:t xml:space="preserv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w:t>
      </w:r>
      <w:proofErr w:type="spellStart"/>
      <w:r>
        <w:t>TNUoS</w:t>
      </w:r>
      <w:proofErr w:type="spellEnd"/>
      <w:r>
        <w:t xml:space="preserve">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 xml:space="preserve">In this example, transformer charges include civil costs of plinth and noise enclosure and estimated transport </w:t>
      </w:r>
      <w:proofErr w:type="gramStart"/>
      <w:r w:rsidRPr="00225419">
        <w:rPr>
          <w:rFonts w:cs="Arial"/>
          <w:szCs w:val="22"/>
        </w:rPr>
        <w:t>costs, but</w:t>
      </w:r>
      <w:proofErr w:type="gramEnd"/>
      <w:r w:rsidRPr="00225419">
        <w:rPr>
          <w:rFonts w:cs="Arial"/>
          <w:szCs w:val="22"/>
        </w:rPr>
        <w:t xml:space="preserve">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2599A01C" w:rsidR="006661FE" w:rsidRDefault="00B01CD4" w:rsidP="002439CF">
      <w:pPr>
        <w:pStyle w:val="1"/>
        <w:numPr>
          <w:ilvl w:val="0"/>
          <w:numId w:val="46"/>
        </w:numPr>
        <w:tabs>
          <w:tab w:val="clear" w:pos="0"/>
          <w:tab w:val="num" w:pos="720"/>
        </w:tabs>
        <w:ind w:left="1627"/>
        <w:jc w:val="both"/>
      </w:pPr>
      <w:ins w:id="134" w:author="Martin Cahill (NESO)" w:date="2025-04-08T13:17:00Z" w16du:dateUtc="2025-04-08T12:17:00Z">
        <w:r w:rsidRPr="00B01CD4">
          <w:t xml:space="preserve">The </w:t>
        </w:r>
        <w:r w:rsidRPr="009C6829">
          <w:rPr>
            <w:b/>
            <w:bCs/>
            <w:rPrChange w:id="135" w:author="Martin Cahill (NESO)" w:date="2025-04-09T09:42:00Z" w16du:dateUtc="2025-04-09T08:42:00Z">
              <w:rPr/>
            </w:rPrChange>
          </w:rPr>
          <w:t>Onshore Transmission Owners</w:t>
        </w:r>
        <w:r w:rsidRPr="00B01CD4">
          <w:t xml:space="preserve">’ revenue </w:t>
        </w:r>
      </w:ins>
      <w:del w:id="136" w:author="Martin Cahill (NESO)" w:date="2025-04-08T13:35:00Z" w16du:dateUtc="2025-04-08T12:35:00Z">
        <w:r w:rsidR="00C16730" w:rsidDel="000A1534">
          <w:delText>The</w:delText>
        </w:r>
        <w:r w:rsidR="006661FE" w:rsidDel="000A1534">
          <w:delText xml:space="preserve"> </w:delText>
        </w:r>
        <w:r w:rsidR="00C16730" w:rsidDel="000A1534">
          <w:delText>a</w:delText>
        </w:r>
        <w:r w:rsidR="006661FE" w:rsidDel="000A1534">
          <w:delText xml:space="preserve">llowed </w:delText>
        </w:r>
        <w:r w:rsidR="007C5D3E" w:rsidDel="000A1534">
          <w:delText>r</w:delText>
        </w:r>
        <w:r w:rsidR="006661FE" w:rsidDel="000A1534">
          <w:delText>evenue</w:delText>
        </w:r>
        <w:r w:rsidR="006661FE" w:rsidDel="000A1534">
          <w:fldChar w:fldCharType="begin"/>
        </w:r>
        <w:r w:rsidR="006661FE" w:rsidDel="000A1534">
          <w:delInstrText xml:space="preserve"> XE "Maximum Allowed Revenue" </w:delInstrText>
        </w:r>
        <w:r w:rsidR="006661FE" w:rsidDel="000A1534">
          <w:fldChar w:fldCharType="end"/>
        </w:r>
        <w:r w:rsidR="006661FE" w:rsidDel="000A1534">
          <w:delText xml:space="preserve"> defined </w:delText>
        </w:r>
      </w:del>
      <w:r w:rsidR="006661FE">
        <w:t>for these activities</w:t>
      </w:r>
      <w:ins w:id="137" w:author="Martin Cahill (NESO)" w:date="2025-04-09T09:37:00Z" w16du:dateUtc="2025-04-09T08:37:00Z">
        <w:r w:rsidR="009C6829">
          <w:t xml:space="preserve"> is</w:t>
        </w:r>
      </w:ins>
      <w:r w:rsidR="006661FE">
        <w:t xml:space="preserve"> </w:t>
      </w:r>
      <w:r w:rsidR="00350DFC">
        <w:t>agreed with</w:t>
      </w:r>
      <w:r w:rsidR="006661FE">
        <w:t xml:space="preserve"> the </w:t>
      </w:r>
      <w:r w:rsidR="006661FE" w:rsidRPr="00577553">
        <w:rPr>
          <w:b/>
          <w:bCs/>
          <w:rPrChange w:id="138" w:author="Martin Cahill (NESO)" w:date="2025-04-08T13:37:00Z" w16du:dateUtc="2025-04-08T12:37:00Z">
            <w:rPr/>
          </w:rPrChange>
        </w:rPr>
        <w:t>Authority</w:t>
      </w:r>
      <w:r w:rsidR="006661FE">
        <w:t xml:space="preserve"> at the time of the</w:t>
      </w:r>
      <w:ins w:id="139" w:author="Martin Cahill (NESO)" w:date="2025-04-08T13:37:00Z" w16du:dateUtc="2025-04-08T12:37:00Z">
        <w:r w:rsidR="00577553">
          <w:t xml:space="preserve"> </w:t>
        </w:r>
        <w:r w:rsidR="00577553" w:rsidRPr="009C6829">
          <w:rPr>
            <w:b/>
            <w:bCs/>
            <w:rPrChange w:id="140" w:author="Martin Cahill (NESO)" w:date="2025-04-09T09:42:00Z" w16du:dateUtc="2025-04-09T08:42:00Z">
              <w:rPr/>
            </w:rPrChange>
          </w:rPr>
          <w:t>Onshore</w:t>
        </w:r>
      </w:ins>
      <w:r w:rsidR="006661FE" w:rsidRPr="009C6829">
        <w:rPr>
          <w:b/>
          <w:bCs/>
          <w:rPrChange w:id="141" w:author="Martin Cahill (NESO)" w:date="2025-04-09T09:42:00Z" w16du:dateUtc="2025-04-09T08:42:00Z">
            <w:rPr/>
          </w:rPrChange>
        </w:rPr>
        <w:t xml:space="preserve"> Transmission Owners</w:t>
      </w:r>
      <w:r w:rsidR="006661FE">
        <w:t>’ price control review for the succeeding price control period.</w:t>
      </w:r>
      <w:r w:rsidR="00082F33">
        <w:t xml:space="preserve"> </w:t>
      </w:r>
      <w:ins w:id="142" w:author="Martin Cahill (NESO)" w:date="2025-04-08T13:37:00Z" w16du:dateUtc="2025-04-08T12:37:00Z">
        <w:r w:rsidR="00577553" w:rsidRPr="00577553">
          <w:t xml:space="preserve">The </w:t>
        </w:r>
        <w:r w:rsidR="00577553" w:rsidRPr="00577553">
          <w:rPr>
            <w:b/>
            <w:bCs/>
            <w:rPrChange w:id="143" w:author="Martin Cahill (NESO)" w:date="2025-04-08T13:39:00Z" w16du:dateUtc="2025-04-08T12:39:00Z">
              <w:rPr/>
            </w:rPrChange>
          </w:rPr>
          <w:t>Offshore Transmission Owners</w:t>
        </w:r>
        <w:r w:rsidR="00577553" w:rsidRPr="00577553">
          <w:t xml:space="preserve">’ revenue for these activities is set at the point of the asset transfer of its </w:t>
        </w:r>
        <w:r w:rsidR="00577553" w:rsidRPr="00577553">
          <w:rPr>
            <w:b/>
            <w:bCs/>
            <w:rPrChange w:id="144" w:author="Martin Cahill (NESO)" w:date="2025-04-08T13:37:00Z" w16du:dateUtc="2025-04-08T12:37:00Z">
              <w:rPr/>
            </w:rPrChange>
          </w:rPr>
          <w:t>Offshore Transmission System</w:t>
        </w:r>
      </w:ins>
      <w:ins w:id="145" w:author="Martin Cahill (NESO)" w:date="2025-04-08T13:41:00Z" w16du:dateUtc="2025-04-08T12:41:00Z">
        <w:r w:rsidR="00577553">
          <w:rPr>
            <w:b/>
            <w:bCs/>
          </w:rPr>
          <w:t>.</w:t>
        </w:r>
      </w:ins>
      <w:ins w:id="146" w:author="Martin Cahill (NESO)" w:date="2025-04-08T13:37:00Z" w16du:dateUtc="2025-04-08T12:37:00Z">
        <w:r w:rsidR="00577553" w:rsidRPr="00577553">
          <w:t xml:space="preserve"> </w:t>
        </w:r>
      </w:ins>
      <w:r w:rsidR="00A17843">
        <w:t xml:space="preserve">The allowed revenue can be adjusted during the price control period. </w:t>
      </w:r>
      <w:r w:rsidR="006661FE">
        <w:t xml:space="preserve">Transmission Network Use of System Charges are set to recover </w:t>
      </w:r>
      <w:del w:id="147" w:author="Martin Cahill (NESO)" w:date="2025-04-08T13:42:00Z" w16du:dateUtc="2025-04-08T12:42:00Z">
        <w:r w:rsidR="006661FE" w:rsidDel="00577553">
          <w:delText xml:space="preserve">the </w:delText>
        </w:r>
        <w:r w:rsidR="00A52324" w:rsidDel="00577553">
          <w:delText>a</w:delText>
        </w:r>
        <w:r w:rsidR="006661FE" w:rsidDel="00577553">
          <w:delText>llowed</w:delText>
        </w:r>
      </w:del>
      <w:ins w:id="148" w:author="Martin Cahill (NESO)" w:date="2025-04-08T13:42:00Z" w16du:dateUtc="2025-04-08T12:42:00Z">
        <w:r w:rsidR="00577553">
          <w:t>this</w:t>
        </w:r>
      </w:ins>
      <w:r w:rsidR="006661FE">
        <w:t xml:space="preserve"> </w:t>
      </w:r>
      <w:r w:rsidR="00A52324">
        <w:t>r</w:t>
      </w:r>
      <w:r w:rsidR="006661FE">
        <w:t>evenue</w:t>
      </w:r>
      <w:ins w:id="149" w:author="Martin Cahill (NESO)" w:date="2025-04-08T13:42:00Z" w16du:dateUtc="2025-04-08T12:42:00Z">
        <w:r w:rsidR="00577553">
          <w:t>.</w:t>
        </w:r>
      </w:ins>
      <w:r w:rsidR="006661FE">
        <w:t xml:space="preserve"> </w:t>
      </w:r>
      <w:del w:id="150" w:author="Martin Cahill (NESO)" w:date="2025-04-08T13:42:00Z" w16du:dateUtc="2025-04-08T12:42:00Z">
        <w:r w:rsidR="006661FE" w:rsidDel="00577553">
          <w:delText xml:space="preserve">as set by the </w:delText>
        </w:r>
        <w:r w:rsidR="00A52324" w:rsidDel="00577553">
          <w:delText>p</w:delText>
        </w:r>
        <w:r w:rsidR="006661FE" w:rsidDel="00577553">
          <w:delText xml:space="preserve">rice </w:delText>
        </w:r>
        <w:r w:rsidR="00A52324" w:rsidDel="00577553">
          <w:delText>c</w:delText>
        </w:r>
        <w:r w:rsidR="006661FE" w:rsidDel="00577553">
          <w:delText>ontrol (where necessary, allowing for any K</w:delText>
        </w:r>
        <w:r w:rsidR="006661FE" w:rsidRPr="00420D25" w:rsidDel="00577553">
          <w:rPr>
            <w:szCs w:val="22"/>
            <w:vertAlign w:val="subscript"/>
          </w:rPr>
          <w:delText>t</w:delText>
        </w:r>
        <w:r w:rsidR="006661FE" w:rsidDel="00577553">
          <w:delText xml:space="preserve"> adjustment for under or over recovery in a previous year net of the income recovered through pre-vesting connection charges).</w:delText>
        </w:r>
      </w:del>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w:t>
      </w:r>
      <w:proofErr w:type="gramStart"/>
      <w:r w:rsidR="00841028">
        <w:t>The</w:t>
      </w:r>
      <w:proofErr w:type="gramEnd"/>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w:t>
      </w:r>
      <w:r w:rsidRPr="002338F3">
        <w:rPr>
          <w:rFonts w:ascii="Arial" w:hAnsi="Arial" w:cs="Arial"/>
          <w:sz w:val="22"/>
          <w:szCs w:val="22"/>
        </w:rPr>
        <w:lastRenderedPageBreak/>
        <w:t xml:space="preserve">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w:t>
      </w:r>
      <w:proofErr w:type="spellStart"/>
      <w:r>
        <w:t>TNUoS</w:t>
      </w:r>
      <w:proofErr w:type="spellEnd"/>
      <w:r>
        <w:t xml:space="preserve">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w:t>
      </w:r>
      <w:proofErr w:type="spellStart"/>
      <w:r>
        <w:t>TNUoS</w:t>
      </w:r>
      <w:proofErr w:type="spellEnd"/>
      <w:r>
        <w:t xml:space="preserve">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 xml:space="preserve">b. Annual average </w:t>
      </w:r>
      <w:proofErr w:type="spellStart"/>
      <w:r>
        <w:t>TNUoS</w:t>
      </w:r>
      <w:proofErr w:type="spellEnd"/>
      <w:r>
        <w:t xml:space="preserve">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w:t>
      </w:r>
      <w:proofErr w:type="spellStart"/>
      <w:r w:rsidR="00DF66F2">
        <w:t>TNUoS</w:t>
      </w:r>
      <w:proofErr w:type="spellEnd"/>
      <w:r w:rsidR="00DF66F2">
        <w:t xml:space="preserve"> charges to Generators are positive under the </w:t>
      </w:r>
      <w:proofErr w:type="spellStart"/>
      <w:r w:rsidR="00DF66F2">
        <w:t>GCharge</w:t>
      </w:r>
      <w:proofErr w:type="spellEnd"/>
      <w:r w:rsidR="00DF66F2">
        <w:t xml:space="preserve"> (Forecast) the Adjustment Tariff will be applied </w:t>
      </w:r>
      <w:r w:rsidR="00DF66F2">
        <w:lastRenderedPageBreak/>
        <w:t>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w:t>
      </w:r>
      <w:proofErr w:type="spellStart"/>
      <w:r>
        <w:t>TNUoS</w:t>
      </w:r>
      <w:proofErr w:type="spellEnd"/>
      <w:r>
        <w:t xml:space="preserve">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w:t>
      </w:r>
      <w:proofErr w:type="spellStart"/>
      <w:r>
        <w:t>TNUoS</w:t>
      </w:r>
      <w:proofErr w:type="spellEnd"/>
      <w:r>
        <w:t xml:space="preserve">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w:t>
      </w:r>
      <w:proofErr w:type="spellStart"/>
      <w:r>
        <w:t>TNUoS</w:t>
      </w:r>
      <w:proofErr w:type="spellEnd"/>
      <w:r>
        <w:t xml:space="preserve">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 xml:space="preserve">1.  a negative £/kW tariff that reduces annual average </w:t>
      </w:r>
      <w:proofErr w:type="spellStart"/>
      <w:r>
        <w:t>TNUoS</w:t>
      </w:r>
      <w:proofErr w:type="spellEnd"/>
      <w:r>
        <w:t xml:space="preserve">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 xml:space="preserve">2. a positive £/kW tariff that increases annual average </w:t>
      </w:r>
      <w:proofErr w:type="spellStart"/>
      <w:r w:rsidRPr="00A82D8F">
        <w:rPr>
          <w:rFonts w:ascii="Arial" w:hAnsi="Arial" w:cs="Arial"/>
          <w:sz w:val="22"/>
          <w:szCs w:val="22"/>
        </w:rPr>
        <w:t>TNUoS</w:t>
      </w:r>
      <w:proofErr w:type="spellEnd"/>
      <w:r w:rsidRPr="00A82D8F">
        <w:rPr>
          <w:rFonts w:ascii="Arial" w:hAnsi="Arial" w:cs="Arial"/>
          <w:sz w:val="22"/>
          <w:szCs w:val="22"/>
        </w:rPr>
        <w:t xml:space="preserve">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r>
        <w:t>CapEC</w:t>
      </w:r>
      <w:proofErr w:type="spellEnd"/>
      <w:r>
        <w:t xml:space="preserve">  =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w:t>
      </w:r>
      <w:proofErr w:type="spellStart"/>
      <w:r>
        <w:t>TNUoS</w:t>
      </w:r>
      <w:proofErr w:type="spellEnd"/>
      <w:r>
        <w:t xml:space="preserve">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w:t>
      </w:r>
      <w:proofErr w:type="gramStart"/>
      <w:r w:rsidRPr="325E90A3">
        <w:rPr>
          <w:rFonts w:ascii="Arial" w:hAnsi="Arial" w:cs="Arial"/>
          <w:sz w:val="22"/>
          <w:szCs w:val="22"/>
        </w:rPr>
        <w:t>addition</w:t>
      </w:r>
      <w:proofErr w:type="gramEnd"/>
      <w:r w:rsidRPr="325E90A3">
        <w:rPr>
          <w:rFonts w:ascii="Arial" w:hAnsi="Arial" w:cs="Arial"/>
          <w:sz w:val="22"/>
          <w:szCs w:val="22"/>
        </w:rPr>
        <w:t xml:space="preserve">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 xml:space="preserve">at the time of peak </w:t>
      </w:r>
      <w:r>
        <w:lastRenderedPageBreak/>
        <w:t>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w:t>
      </w:r>
      <w:proofErr w:type="spellStart"/>
      <w:r>
        <w:t>TNUoS</w:t>
      </w:r>
      <w:proofErr w:type="spellEnd"/>
      <w:r>
        <w:t xml:space="preserve"> charging methodology seeks to reflect these arrangements </w:t>
      </w:r>
      <w:proofErr w:type="gramStart"/>
      <w:r>
        <w:t>through the use of</w:t>
      </w:r>
      <w:proofErr w:type="gramEnd"/>
      <w:r>
        <w:t xml:space="preserve">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w:t>
      </w:r>
      <w:proofErr w:type="spellStart"/>
      <w:r w:rsidRPr="000B6C0D">
        <w:t>i.e</w:t>
      </w:r>
      <w:proofErr w:type="spellEnd"/>
      <w:r w:rsidRPr="000B6C0D">
        <w:t xml:space="preserve"> the proportion of low carbon and carbon generation) in each charging zone is also </w:t>
      </w:r>
      <w:proofErr w:type="gramStart"/>
      <w:r w:rsidRPr="000B6C0D">
        <w:t>taken into account</w:t>
      </w:r>
      <w:proofErr w:type="gramEnd"/>
      <w:r w:rsidRPr="000B6C0D">
        <w: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6FA4039" w14:textId="395C88DF" w:rsidR="001F07DA" w:rsidRDefault="00E71EB2" w:rsidP="001F07DA">
      <w:pPr>
        <w:pStyle w:val="1"/>
        <w:numPr>
          <w:ilvl w:val="0"/>
          <w:numId w:val="81"/>
        </w:numPr>
        <w:jc w:val="both"/>
      </w:pPr>
      <w:r w:rsidRPr="00E71EB2">
        <w:rPr>
          <w:b/>
        </w:rPr>
        <w:t>The Company</w:t>
      </w:r>
      <w:r w:rsidR="006661FE">
        <w:t xml:space="preserve"> will typically calculate </w:t>
      </w:r>
      <w:proofErr w:type="spellStart"/>
      <w:r w:rsidR="006661FE">
        <w:t>TNUoS</w:t>
      </w:r>
      <w:proofErr w:type="spellEnd"/>
      <w:r w:rsidR="006661FE">
        <w:t xml:space="preserve">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ins w:id="151" w:author="Martin Cahill (NESO)" w:date="2025-04-09T10:41:00Z" w16du:dateUtc="2025-04-09T09:41:00Z">
        <w:r w:rsidR="001F07DA">
          <w:br/>
        </w:r>
      </w:ins>
    </w:p>
    <w:p w14:paraId="084EFDBA" w14:textId="77777777" w:rsidR="006661FE" w:rsidDel="0059218C" w:rsidRDefault="006661FE" w:rsidP="006661FE">
      <w:pPr>
        <w:pStyle w:val="1"/>
        <w:jc w:val="both"/>
        <w:rPr>
          <w:del w:id="152" w:author="Martin Cahill (NESO)" w:date="2025-04-09T10:35:00Z" w16du:dateUtc="2025-04-09T09:35:00Z"/>
        </w:rPr>
      </w:pPr>
    </w:p>
    <w:p w14:paraId="5968876F" w14:textId="0B70BD20" w:rsidR="006661FE" w:rsidDel="0059218C" w:rsidRDefault="006661FE" w:rsidP="006661FE">
      <w:pPr>
        <w:pStyle w:val="1"/>
        <w:jc w:val="both"/>
        <w:rPr>
          <w:del w:id="153" w:author="Martin Cahill (NESO)" w:date="2025-04-09T10:35:00Z" w16du:dateUtc="2025-04-09T09:35:00Z"/>
        </w:rPr>
      </w:pPr>
    </w:p>
    <w:p w14:paraId="63866362" w14:textId="7162706F" w:rsidR="0059218C" w:rsidRDefault="0059218C" w:rsidP="0059218C">
      <w:pPr>
        <w:pStyle w:val="1"/>
        <w:numPr>
          <w:ilvl w:val="0"/>
          <w:numId w:val="81"/>
        </w:numPr>
        <w:jc w:val="both"/>
        <w:rPr>
          <w:ins w:id="154" w:author="Martin Cahill (NESO)" w:date="2025-04-09T10:40:00Z" w16du:dateUtc="2025-04-09T09:40:00Z"/>
          <w:bCs/>
        </w:rPr>
      </w:pPr>
      <w:ins w:id="155" w:author="Martin Cahill (NESO)" w:date="2025-04-09T10:35:00Z" w16du:dateUtc="2025-04-09T09:35:00Z">
        <w:r w:rsidRPr="00B171F3">
          <w:rPr>
            <w:bCs/>
          </w:rPr>
          <w:t xml:space="preserve">Under an </w:t>
        </w:r>
        <w:r w:rsidRPr="006B2E89">
          <w:rPr>
            <w:b/>
          </w:rPr>
          <w:t>Offshore Transmission Licence</w:t>
        </w:r>
        <w:r w:rsidRPr="00B171F3">
          <w:rPr>
            <w:bCs/>
          </w:rPr>
          <w:t xml:space="preserve"> there is provision for an </w:t>
        </w:r>
        <w:r w:rsidRPr="00942678">
          <w:rPr>
            <w:bCs/>
          </w:rPr>
          <w:t>Income Adjusting Event</w:t>
        </w:r>
        <w:r w:rsidRPr="00B171F3">
          <w:rPr>
            <w:bCs/>
          </w:rPr>
          <w:t xml:space="preserve">. The effect of this is to adjust the allowed revenue which was set at the point of asset transfer. </w:t>
        </w:r>
      </w:ins>
    </w:p>
    <w:p w14:paraId="0EDBD8C2" w14:textId="77777777" w:rsidR="001F07DA" w:rsidRDefault="001F07DA">
      <w:pPr>
        <w:pStyle w:val="1"/>
        <w:ind w:left="1475"/>
        <w:jc w:val="both"/>
        <w:rPr>
          <w:ins w:id="156" w:author="Martin Cahill (NESO)" w:date="2025-04-09T10:35:00Z" w16du:dateUtc="2025-04-09T09:35:00Z"/>
          <w:bCs/>
        </w:rPr>
        <w:pPrChange w:id="157" w:author="Martin Cahill (NESO)" w:date="2025-04-09T10:40:00Z" w16du:dateUtc="2025-04-09T09:40:00Z">
          <w:pPr>
            <w:pStyle w:val="1"/>
            <w:numPr>
              <w:numId w:val="81"/>
            </w:numPr>
            <w:tabs>
              <w:tab w:val="num" w:pos="568"/>
            </w:tabs>
            <w:ind w:left="1475" w:hanging="907"/>
            <w:jc w:val="both"/>
          </w:pPr>
        </w:pPrChange>
      </w:pPr>
    </w:p>
    <w:p w14:paraId="477011E0" w14:textId="77777777" w:rsidR="0059218C" w:rsidRPr="00C16250" w:rsidRDefault="0059218C" w:rsidP="0059218C">
      <w:pPr>
        <w:pStyle w:val="1"/>
        <w:numPr>
          <w:ilvl w:val="0"/>
          <w:numId w:val="81"/>
        </w:numPr>
        <w:jc w:val="both"/>
        <w:rPr>
          <w:ins w:id="158" w:author="Martin Cahill (NESO)" w:date="2025-04-09T10:35:00Z" w16du:dateUtc="2025-04-09T09:35:00Z"/>
        </w:rPr>
      </w:pPr>
      <w:ins w:id="159" w:author="Martin Cahill (NESO)" w:date="2025-04-09T10:35:00Z" w16du:dateUtc="2025-04-09T09:35:00Z">
        <w:r w:rsidRPr="00C16250">
          <w:t xml:space="preserve">For </w:t>
        </w:r>
        <w:r w:rsidRPr="00C16250">
          <w:rPr>
            <w:b/>
            <w:bCs/>
          </w:rPr>
          <w:t>Offshore Transmission Owners</w:t>
        </w:r>
        <w:r>
          <w:rPr>
            <w:b/>
            <w:bCs/>
          </w:rPr>
          <w:t>’</w:t>
        </w:r>
        <w:r w:rsidRPr="00C16250">
          <w:t xml:space="preserve"> an adjustment (whether positive or negative) due to an </w:t>
        </w:r>
        <w:r w:rsidRPr="00942678">
          <w:t>Income Adjusting Event</w:t>
        </w:r>
        <w:r w:rsidRPr="00C16250">
          <w:t xml:space="preserve"> approved by the </w:t>
        </w:r>
        <w:r w:rsidRPr="00C16250">
          <w:rPr>
            <w:b/>
            <w:bCs/>
          </w:rPr>
          <w:t xml:space="preserve">Authority </w:t>
        </w:r>
        <w:r w:rsidRPr="00C16250">
          <w:t xml:space="preserve">in </w:t>
        </w:r>
        <w:r w:rsidRPr="00C16250">
          <w:rPr>
            <w:b/>
            <w:bCs/>
          </w:rPr>
          <w:t>Financial Year</w:t>
        </w:r>
        <w:r w:rsidRPr="00C16250">
          <w:t xml:space="preserve"> ‘t’ will need to be made to the </w:t>
        </w:r>
        <w:r w:rsidRPr="00C16250">
          <w:rPr>
            <w:b/>
            <w:bCs/>
          </w:rPr>
          <w:t>Offshore Transmission Owners’</w:t>
        </w:r>
        <w:r w:rsidRPr="00C16250">
          <w:t xml:space="preserve"> revenue. The value (as approved by the </w:t>
        </w:r>
        <w:r w:rsidRPr="00C16250">
          <w:rPr>
            <w:b/>
            <w:bCs/>
          </w:rPr>
          <w:t>Authority</w:t>
        </w:r>
        <w:r w:rsidRPr="00C16250">
          <w:t xml:space="preserve">) of the </w:t>
        </w:r>
        <w:r w:rsidRPr="00942678">
          <w:t>Income Adjusting</w:t>
        </w:r>
        <w:r w:rsidRPr="00C16250">
          <w:rPr>
            <w:b/>
            <w:bCs/>
          </w:rPr>
          <w:t xml:space="preserve"> </w:t>
        </w:r>
        <w:r w:rsidRPr="00942678">
          <w:t>Event</w:t>
        </w:r>
        <w:r w:rsidRPr="00C16250">
          <w:rPr>
            <w:b/>
            <w:bCs/>
          </w:rPr>
          <w:t xml:space="preserve"> </w:t>
        </w:r>
        <w:r w:rsidRPr="00C16250">
          <w:t xml:space="preserve">will be used to adjust the </w:t>
        </w:r>
        <w:r w:rsidRPr="00C16250">
          <w:rPr>
            <w:b/>
            <w:bCs/>
          </w:rPr>
          <w:t>Offshore Transmission Owners’</w:t>
        </w:r>
        <w:r w:rsidRPr="00C16250">
          <w:t xml:space="preserve"> revenue for </w:t>
        </w:r>
        <w:r w:rsidRPr="00C16250">
          <w:rPr>
            <w:b/>
            <w:bCs/>
          </w:rPr>
          <w:t>Financial Year</w:t>
        </w:r>
        <w:r w:rsidRPr="00C16250">
          <w:t xml:space="preserve"> ‘t+1’ (unless otherwise approved by the </w:t>
        </w:r>
        <w:r w:rsidRPr="00C16250">
          <w:rPr>
            <w:b/>
            <w:bCs/>
          </w:rPr>
          <w:t>Authority</w:t>
        </w:r>
        <w:r w:rsidRPr="00C16250">
          <w:t xml:space="preserve">) following </w:t>
        </w:r>
        <w:r w:rsidRPr="00C16250">
          <w:rPr>
            <w:b/>
            <w:bCs/>
          </w:rPr>
          <w:t>Authority</w:t>
        </w:r>
        <w:r w:rsidRPr="00C16250">
          <w:t xml:space="preserve"> approval in </w:t>
        </w:r>
        <w:r w:rsidRPr="00C16250">
          <w:rPr>
            <w:b/>
            <w:bCs/>
          </w:rPr>
          <w:t>Financial Year</w:t>
        </w:r>
        <w:r w:rsidRPr="00C16250">
          <w:t xml:space="preserve"> ‘t’ for recovery through the </w:t>
        </w:r>
        <w:r w:rsidRPr="00C16250">
          <w:rPr>
            <w:b/>
            <w:bCs/>
          </w:rPr>
          <w:lastRenderedPageBreak/>
          <w:t xml:space="preserve">Transmission Demand Residual </w:t>
        </w:r>
        <w:r w:rsidRPr="00C16250">
          <w:t xml:space="preserve">for </w:t>
        </w:r>
        <w:r w:rsidRPr="00C16250">
          <w:rPr>
            <w:b/>
            <w:bCs/>
          </w:rPr>
          <w:t xml:space="preserve">Financial Year </w:t>
        </w:r>
        <w:r>
          <w:rPr>
            <w:b/>
            <w:bCs/>
          </w:rPr>
          <w:t>‘</w:t>
        </w:r>
        <w:r w:rsidRPr="00C16250">
          <w:t>t+1</w:t>
        </w:r>
        <w:r>
          <w:t>’</w:t>
        </w:r>
        <w:r w:rsidRPr="00C16250">
          <w:t xml:space="preserve">. For the avoidance of doubt, if an </w:t>
        </w:r>
        <w:r w:rsidRPr="00942678">
          <w:t>Income Adjusting Event</w:t>
        </w:r>
        <w:r w:rsidRPr="00C16250">
          <w:t xml:space="preserve"> is approved by the </w:t>
        </w:r>
        <w:r w:rsidRPr="00C16250">
          <w:rPr>
            <w:b/>
            <w:bCs/>
          </w:rPr>
          <w:t>Authority</w:t>
        </w:r>
        <w:r w:rsidRPr="00C16250">
          <w:t xml:space="preserve"> after 25 January in </w:t>
        </w:r>
        <w:r w:rsidRPr="00C16250">
          <w:rPr>
            <w:b/>
            <w:bCs/>
          </w:rPr>
          <w:t>Financial Year</w:t>
        </w:r>
        <w:r w:rsidRPr="00C16250">
          <w:t xml:space="preserve"> ‘t’, the approved value will be used to adjust the </w:t>
        </w:r>
        <w:r w:rsidRPr="00C16250">
          <w:rPr>
            <w:b/>
            <w:bCs/>
          </w:rPr>
          <w:t>Offshore Transmission Owners’</w:t>
        </w:r>
        <w:r w:rsidRPr="00C16250">
          <w:t xml:space="preserve"> revenue for </w:t>
        </w:r>
        <w:r w:rsidRPr="00C16250">
          <w:rPr>
            <w:b/>
            <w:bCs/>
          </w:rPr>
          <w:t xml:space="preserve">Financial Year </w:t>
        </w:r>
        <w:r w:rsidRPr="00C16250">
          <w:t xml:space="preserve">‘t+2’, for recovery via the </w:t>
        </w:r>
        <w:r w:rsidRPr="00C16250">
          <w:rPr>
            <w:b/>
            <w:bCs/>
          </w:rPr>
          <w:t xml:space="preserve">Transmission Demand Residual </w:t>
        </w:r>
        <w:r w:rsidRPr="00C16250">
          <w:t xml:space="preserve">for </w:t>
        </w:r>
        <w:r w:rsidRPr="00C16250">
          <w:rPr>
            <w:b/>
            <w:bCs/>
          </w:rPr>
          <w:t>Financial Year</w:t>
        </w:r>
        <w:r w:rsidRPr="00C16250">
          <w:t xml:space="preserve"> ‘t+2’. </w:t>
        </w:r>
      </w:ins>
    </w:p>
    <w:p w14:paraId="05CB6F15" w14:textId="77777777" w:rsidR="0059218C" w:rsidRPr="00B171F3" w:rsidRDefault="0059218C">
      <w:pPr>
        <w:pStyle w:val="1"/>
        <w:ind w:left="1475"/>
        <w:jc w:val="both"/>
        <w:rPr>
          <w:ins w:id="160" w:author="Martin Cahill (NESO)" w:date="2025-04-09T10:35:00Z" w16du:dateUtc="2025-04-09T09:35:00Z"/>
          <w:bCs/>
        </w:rPr>
        <w:pPrChange w:id="161" w:author="Martin Cahill (NESO)" w:date="2025-04-09T10:35:00Z" w16du:dateUtc="2025-04-09T09:35:00Z">
          <w:pPr>
            <w:pStyle w:val="1"/>
            <w:numPr>
              <w:numId w:val="81"/>
            </w:numPr>
            <w:tabs>
              <w:tab w:val="num" w:pos="568"/>
            </w:tabs>
            <w:ind w:left="1475" w:hanging="907"/>
            <w:jc w:val="both"/>
          </w:pPr>
        </w:pPrChange>
      </w:pPr>
    </w:p>
    <w:p w14:paraId="1A209660" w14:textId="359F8529" w:rsidR="006661FE" w:rsidRDefault="006661FE">
      <w:pPr>
        <w:pStyle w:val="1"/>
        <w:tabs>
          <w:tab w:val="left" w:pos="1830"/>
        </w:tabs>
        <w:jc w:val="both"/>
        <w:pPrChange w:id="162" w:author="Martin Cahill (NESO)" w:date="2025-04-09T10:35:00Z" w16du:dateUtc="2025-04-09T09:35:00Z">
          <w:pPr>
            <w:pStyle w:val="1"/>
            <w:jc w:val="both"/>
          </w:pPr>
        </w:pPrChange>
      </w:pPr>
    </w:p>
    <w:p w14:paraId="6F35ADAD" w14:textId="77777777" w:rsidR="006661FE" w:rsidRPr="00D54761" w:rsidRDefault="006661FE" w:rsidP="006661FE">
      <w:pPr>
        <w:pStyle w:val="Heading1"/>
        <w:rPr>
          <w:color w:val="auto"/>
          <w:sz w:val="28"/>
          <w:szCs w:val="28"/>
        </w:rPr>
      </w:pPr>
      <w:bookmarkStart w:id="163" w:name="_Hlt501800266"/>
      <w:bookmarkStart w:id="164" w:name="_Hlt506958549"/>
      <w:bookmarkStart w:id="165" w:name="_Hlt531602422"/>
      <w:bookmarkStart w:id="166" w:name="_Ref492170858"/>
      <w:bookmarkStart w:id="167" w:name="_Ref501800370"/>
      <w:bookmarkStart w:id="168" w:name="_Ref506633072"/>
      <w:bookmarkStart w:id="169" w:name="_Ref531602385"/>
      <w:bookmarkStart w:id="170" w:name="_Toc32201075"/>
      <w:bookmarkStart w:id="171" w:name="_Toc49661106"/>
      <w:bookmarkEnd w:id="163"/>
      <w:bookmarkEnd w:id="164"/>
      <w:bookmarkEnd w:id="165"/>
      <w:r>
        <w:br w:type="page"/>
      </w:r>
      <w:bookmarkStart w:id="172"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66"/>
      <w:bookmarkEnd w:id="167"/>
      <w:bookmarkEnd w:id="168"/>
      <w:bookmarkEnd w:id="169"/>
      <w:bookmarkEnd w:id="170"/>
      <w:bookmarkEnd w:id="171"/>
      <w:bookmarkEnd w:id="172"/>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w:t>
      </w:r>
      <w:proofErr w:type="spellStart"/>
      <w:r>
        <w:t>TNUoS</w:t>
      </w:r>
      <w:proofErr w:type="spellEnd"/>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73" w:name="_Hlt501802899"/>
      <w:bookmarkEnd w:id="173"/>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w:t>
      </w:r>
      <w:proofErr w:type="spellStart"/>
      <w:r>
        <w:t>TNUoS</w:t>
      </w:r>
      <w:proofErr w:type="spellEnd"/>
      <w:r>
        <w:t xml:space="preserve">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74" w:name="OLE_LINK10"/>
      <w:bookmarkStart w:id="175" w:name="OLE_LINK11"/>
      <w:r>
        <w:t xml:space="preserve">represents the combined effect of the </w:t>
      </w:r>
      <w:r w:rsidR="0084619F">
        <w:t xml:space="preserve">three </w:t>
      </w:r>
      <w:r>
        <w:t>wider locational tariff component</w:t>
      </w:r>
      <w:r w:rsidR="0048210A">
        <w:t>s</w:t>
      </w:r>
      <w:bookmarkEnd w:id="174"/>
      <w:bookmarkEnd w:id="175"/>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 xml:space="preserve">The process for calculating the </w:t>
      </w:r>
      <w:proofErr w:type="spellStart"/>
      <w:r>
        <w:t>TNUoS</w:t>
      </w:r>
      <w:proofErr w:type="spellEnd"/>
      <w:r>
        <w:t xml:space="preserve">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76" w:name="_Toc32201076"/>
      <w:bookmarkStart w:id="177" w:name="_Toc49661107"/>
      <w:bookmarkStart w:id="178" w:name="_Toc274049678"/>
      <w:r>
        <w:t>The Transport Model</w:t>
      </w:r>
      <w:bookmarkEnd w:id="176"/>
      <w:bookmarkEnd w:id="177"/>
      <w:bookmarkEnd w:id="178"/>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79" w:name="_Toc49661108"/>
      <w:bookmarkStart w:id="180" w:name="_Toc274049679"/>
      <w:r w:rsidRPr="006661FE">
        <w:rPr>
          <w:rFonts w:ascii="Arial" w:hAnsi="Arial" w:cs="Arial"/>
          <w:b/>
        </w:rPr>
        <w:t>Model Inputs</w:t>
      </w:r>
      <w:bookmarkEnd w:id="179"/>
      <w:bookmarkEnd w:id="180"/>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81"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81"/>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 xml:space="preserve">Average Cold Spell) peak demand minus total imports from external </w:t>
      </w:r>
      <w:proofErr w:type="gramStart"/>
      <w:r>
        <w:t>systems, and</w:t>
      </w:r>
      <w:proofErr w:type="gramEnd"/>
      <w:r>
        <w:t xml:space="preserve">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lastRenderedPageBreak/>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w:t>
      </w:r>
      <w:proofErr w:type="spellStart"/>
      <w:r>
        <w:t>TNUoS</w:t>
      </w:r>
      <w:proofErr w:type="spellEnd"/>
      <w:r>
        <w:t xml:space="preserve">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w:t>
      </w:r>
      <w:r>
        <w:lastRenderedPageBreak/>
        <w:t>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proofErr w:type="spellStart"/>
      <w:r>
        <w:t>TNUoS</w:t>
      </w:r>
      <w:proofErr w:type="spellEnd"/>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w:t>
      </w:r>
      <w:proofErr w:type="spellStart"/>
      <w:r w:rsidRPr="00BF295A">
        <w:rPr>
          <w:rFonts w:ascii="Arial" w:hAnsi="Arial" w:cs="Arial"/>
          <w:szCs w:val="22"/>
        </w:rPr>
        <w:t>TNUoS</w:t>
      </w:r>
      <w:proofErr w:type="spellEnd"/>
      <w:r w:rsidRPr="00BF295A">
        <w:rPr>
          <w:rFonts w:ascii="Arial" w:hAnsi="Arial" w:cs="Arial"/>
          <w:szCs w:val="22"/>
        </w:rPr>
        <w:t xml:space="preserve">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 xml:space="preserve">that it is a valid request, the transport model inputs shall be adjusted accordingly and taken into account in the calculation of </w:t>
      </w:r>
      <w:proofErr w:type="spellStart"/>
      <w:r w:rsidRPr="00BF295A">
        <w:t>TNUoS</w:t>
      </w:r>
      <w:proofErr w:type="spellEnd"/>
      <w:r w:rsidRPr="00BF295A">
        <w:t xml:space="preserve">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any circuit route changes that extend circuits are likely to result in a greater </w:t>
            </w:r>
            <w:proofErr w:type="spellStart"/>
            <w:r w:rsidRPr="00EC2712">
              <w:rPr>
                <w:rFonts w:ascii="Arial" w:hAnsi="Arial" w:cs="Arial"/>
                <w:iCs/>
                <w:sz w:val="22"/>
                <w:szCs w:val="22"/>
              </w:rPr>
              <w:t>TNUoS</w:t>
            </w:r>
            <w:proofErr w:type="spellEnd"/>
            <w:r w:rsidRPr="00EC2712">
              <w:rPr>
                <w:rFonts w:ascii="Arial" w:hAnsi="Arial" w:cs="Arial"/>
                <w:iCs/>
                <w:sz w:val="22"/>
                <w:szCs w:val="22"/>
              </w:rPr>
              <w:t xml:space="preserve">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As part of determining the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w:t>
      </w:r>
      <w:proofErr w:type="spellStart"/>
      <w:r w:rsidR="3FDB1455">
        <w:t>TNUoS</w:t>
      </w:r>
      <w:proofErr w:type="spellEnd"/>
      <w:r w:rsidR="3FDB1455">
        <w:t xml:space="preserve">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 xml:space="preserve">The </w:t>
      </w:r>
      <w:r w:rsidRPr="03871E98">
        <w:rPr>
          <w:b/>
          <w:bCs/>
        </w:rPr>
        <w:lastRenderedPageBreak/>
        <w:t>Company</w:t>
      </w:r>
      <w:r w:rsidR="3FDB1455">
        <w:t xml:space="preserve"> makes shall be published by </w:t>
      </w:r>
      <w:r w:rsidRPr="03871E98">
        <w:rPr>
          <w:b/>
          <w:bCs/>
        </w:rPr>
        <w:t>The Company</w:t>
      </w:r>
      <w:r w:rsidR="3FDB1455">
        <w:t xml:space="preserve"> upon the publication of the final </w:t>
      </w:r>
      <w:proofErr w:type="spellStart"/>
      <w:r w:rsidR="3FDB1455">
        <w:t>TNUoS</w:t>
      </w:r>
      <w:proofErr w:type="spellEnd"/>
      <w:r w:rsidR="3FDB1455">
        <w:t xml:space="preserve">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82" w:name="_Toc49661109"/>
      <w:bookmarkStart w:id="183" w:name="_Toc274049680"/>
      <w:r w:rsidRPr="006661FE">
        <w:rPr>
          <w:rFonts w:ascii="Arial" w:hAnsi="Arial" w:cs="Arial"/>
          <w:b/>
        </w:rPr>
        <w:t>Model Outputs</w:t>
      </w:r>
      <w:bookmarkEnd w:id="182"/>
      <w:bookmarkEnd w:id="183"/>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Year Round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w:t>
      </w:r>
      <w:proofErr w:type="spellStart"/>
      <w:r>
        <w:t>TNUoS</w:t>
      </w:r>
      <w:proofErr w:type="spellEnd"/>
      <w:r>
        <w:t xml:space="preserve">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84" w:name="_Toc32201077"/>
    </w:p>
    <w:p w14:paraId="10911A77" w14:textId="77777777" w:rsidR="006661FE" w:rsidRPr="009470D8" w:rsidRDefault="006661FE" w:rsidP="006661FE">
      <w:pPr>
        <w:pStyle w:val="Heading2"/>
      </w:pPr>
      <w:bookmarkStart w:id="185" w:name="_Toc274049681"/>
      <w:bookmarkStart w:id="186" w:name="_Toc49661110"/>
      <w:r w:rsidRPr="009470D8">
        <w:t>Calculation of local nodal marginal km</w:t>
      </w:r>
      <w:bookmarkEnd w:id="185"/>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87" w:name="_Toc274049682"/>
      <w:r>
        <w:t>Calculation of zonal marginal km</w:t>
      </w:r>
      <w:bookmarkEnd w:id="184"/>
      <w:bookmarkEnd w:id="186"/>
      <w:bookmarkEnd w:id="187"/>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lastRenderedPageBreak/>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88"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88"/>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t>Year Round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Year Round marginal km for demand zones </w:t>
      </w:r>
      <w:proofErr w:type="gramStart"/>
      <w:r>
        <w:t>are</w:t>
      </w:r>
      <w:proofErr w:type="gramEnd"/>
      <w:r>
        <w:t xml:space="preserv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w:t>
      </w:r>
      <w:proofErr w:type="spellStart"/>
      <w:r w:rsidRPr="000B6C0D">
        <w:t>TNUoS</w:t>
      </w:r>
      <w:proofErr w:type="spellEnd"/>
      <w:r w:rsidRPr="000B6C0D">
        <w:t xml:space="preserve">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lastRenderedPageBreak/>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89" w:name="_Toc32201078"/>
      <w:bookmarkStart w:id="190" w:name="_Toc49661111"/>
      <w:bookmarkStart w:id="191" w:name="_Toc274049683"/>
      <w:r>
        <w:t>Deriving the Final</w:t>
      </w:r>
      <w:r w:rsidRPr="00E75EE9">
        <w:rPr>
          <w:color w:val="auto"/>
        </w:rPr>
        <w:t xml:space="preserve"> </w:t>
      </w:r>
      <w:r w:rsidRPr="00E75EE9">
        <w:t>Local £/kW Tariff and the Wider</w:t>
      </w:r>
      <w:r>
        <w:t xml:space="preserve"> £/kW Tariff</w:t>
      </w:r>
      <w:bookmarkEnd w:id="189"/>
      <w:bookmarkEnd w:id="190"/>
      <w:bookmarkEnd w:id="191"/>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lastRenderedPageBreak/>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92" w:name="_Toc49661112"/>
    </w:p>
    <w:p w14:paraId="00EBE464" w14:textId="77777777" w:rsidR="006661FE" w:rsidRPr="00543982" w:rsidRDefault="006661FE" w:rsidP="006661FE">
      <w:pPr>
        <w:pStyle w:val="Heading3"/>
        <w:ind w:firstLine="709"/>
        <w:jc w:val="both"/>
        <w:rPr>
          <w:rFonts w:ascii="Arial (W1)" w:hAnsi="Arial (W1)"/>
        </w:rPr>
      </w:pPr>
      <w:bookmarkStart w:id="193" w:name="_Toc274049684"/>
      <w:r w:rsidRPr="00543982">
        <w:rPr>
          <w:rFonts w:ascii="Arial" w:hAnsi="Arial" w:cs="Arial"/>
          <w:b/>
        </w:rPr>
        <w:t>The Expansion Constant</w:t>
      </w:r>
      <w:bookmarkEnd w:id="192"/>
      <w:bookmarkEnd w:id="193"/>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w:t>
      </w:r>
      <w:proofErr w:type="gramStart"/>
      <w:r w:rsidRPr="03871E98">
        <w:rPr>
          <w:rFonts w:cs="Arial"/>
        </w:rPr>
        <w:t>however</w:t>
      </w:r>
      <w:proofErr w:type="gramEnd"/>
      <w:r w:rsidRPr="03871E98">
        <w:rPr>
          <w:rFonts w:cs="Arial"/>
        </w:rPr>
        <w:t xml:space="preserve">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lastRenderedPageBreak/>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w:t>
      </w:r>
      <w:r>
        <w:rPr>
          <w:rFonts w:cs="Arial"/>
          <w:szCs w:val="22"/>
        </w:rPr>
        <w:lastRenderedPageBreak/>
        <w:t xml:space="preserve">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lastRenderedPageBreak/>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94" w:name="_Toc274049685"/>
      <w:bookmarkStart w:id="195"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94"/>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lastRenderedPageBreak/>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96" w:name="_Toc274049686"/>
      <w:r w:rsidRPr="00543982">
        <w:rPr>
          <w:rFonts w:ascii="Arial" w:hAnsi="Arial" w:cs="Arial"/>
          <w:b/>
        </w:rPr>
        <w:t>The Locational Onshore Security Factor</w:t>
      </w:r>
      <w:bookmarkEnd w:id="195"/>
      <w:bookmarkEnd w:id="196"/>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w:t>
      </w:r>
      <w:r>
        <w:lastRenderedPageBreak/>
        <w:t xml:space="preserve">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97" w:name="_Hlt506963614"/>
      <w:bookmarkEnd w:id="197"/>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98"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98"/>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99" w:name="_Toc49661114"/>
      <w:bookmarkStart w:id="200" w:name="_Toc274049687"/>
      <w:r w:rsidRPr="00887323">
        <w:rPr>
          <w:rFonts w:ascii="Arial" w:hAnsi="Arial" w:cs="Arial"/>
          <w:b/>
        </w:rPr>
        <w:t>Initial Transport Tariff</w:t>
      </w:r>
      <w:bookmarkEnd w:id="199"/>
      <w:bookmarkEnd w:id="200"/>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Year Round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lastRenderedPageBreak/>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proofErr w:type="spellStart"/>
      <w:r w:rsidR="00075548">
        <w:t>ZMkm</w:t>
      </w:r>
      <w:r w:rsidR="00075548" w:rsidRPr="00AC562E">
        <w:rPr>
          <w:vertAlign w:val="subscript"/>
        </w:rPr>
        <w:t>PS</w:t>
      </w:r>
      <w:proofErr w:type="spell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lastRenderedPageBreak/>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r>
              <w:rPr>
                <w:szCs w:val="22"/>
              </w:rPr>
              <w:t>Non Conventional</w:t>
            </w:r>
            <w:proofErr w:type="spell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lastRenderedPageBreak/>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lastRenderedPageBreak/>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proofErr w:type="spellStart"/>
      <w:r>
        <w:rPr>
          <w:rFonts w:ascii="Arial" w:hAnsi="Arial" w:cs="Arial"/>
          <w:b/>
        </w:rPr>
        <w:t>TNUoS</w:t>
      </w:r>
      <w:proofErr w:type="spellEnd"/>
      <w:r>
        <w:rPr>
          <w:rFonts w:ascii="Arial" w:hAnsi="Arial" w:cs="Arial"/>
          <w:b/>
        </w:rPr>
        <w:t xml:space="preserve">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 xml:space="preserve">Embedded exports are exports measured on a half-hourly basis by Metering Systems, in accordance with the BSC, that are not subject to generation </w:t>
      </w:r>
      <w:proofErr w:type="spellStart"/>
      <w:r>
        <w:t>TNUoS</w:t>
      </w:r>
      <w:proofErr w:type="spellEnd"/>
      <w:r>
        <w:t>.</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w:lastRenderedPageBreak/>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lastRenderedPageBreak/>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r w:rsidRPr="005758C3">
        <w:t>Non Conventional</w:t>
      </w:r>
      <w:proofErr w:type="spell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proofErr w:type="gramStart"/>
      <w:r>
        <w:rPr>
          <w:rFonts w:ascii="Arial" w:hAnsi="Arial"/>
        </w:rPr>
        <w:lastRenderedPageBreak/>
        <w:t>Similar to</w:t>
      </w:r>
      <w:proofErr w:type="gramEnd"/>
      <w:r>
        <w:rPr>
          <w:rFonts w:ascii="Arial" w:hAnsi="Arial"/>
        </w:rPr>
        <w:t xml:space="preserve">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201"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202" w:name="_Toc208554779"/>
      <w:bookmarkStart w:id="203" w:name="_Toc208745842"/>
      <w:bookmarkStart w:id="204" w:name="_Toc274049688"/>
      <w:r w:rsidRPr="00D76842">
        <w:rPr>
          <w:color w:val="auto"/>
        </w:rPr>
        <w:t>Deriving the Final Local Tariff</w:t>
      </w:r>
      <w:bookmarkEnd w:id="202"/>
      <w:bookmarkEnd w:id="203"/>
      <w:r>
        <w:rPr>
          <w:color w:val="auto"/>
        </w:rPr>
        <w:t xml:space="preserve"> (</w:t>
      </w:r>
      <w:r w:rsidRPr="00D76842">
        <w:rPr>
          <w:color w:val="auto"/>
        </w:rPr>
        <w:t>£/kW</w:t>
      </w:r>
      <w:r>
        <w:rPr>
          <w:color w:val="auto"/>
        </w:rPr>
        <w:t>)</w:t>
      </w:r>
      <w:bookmarkEnd w:id="204"/>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05" w:name="_Toc208554780"/>
      <w:bookmarkStart w:id="206" w:name="_Toc208745843"/>
      <w:bookmarkStart w:id="207" w:name="_Toc274049689"/>
      <w:r w:rsidRPr="009F4FB0">
        <w:rPr>
          <w:i/>
          <w:color w:val="auto"/>
        </w:rPr>
        <w:t>Local Circuit Tariff</w:t>
      </w:r>
      <w:bookmarkEnd w:id="205"/>
      <w:bookmarkEnd w:id="206"/>
      <w:bookmarkEnd w:id="207"/>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08" w:name="_Toc208554781"/>
      <w:bookmarkStart w:id="209" w:name="_Toc208745844"/>
    </w:p>
    <w:p w14:paraId="7839E442" w14:textId="77777777" w:rsidR="006661FE" w:rsidRPr="00543982" w:rsidRDefault="006661FE" w:rsidP="006661FE">
      <w:pPr>
        <w:pStyle w:val="Heading3"/>
        <w:ind w:left="709"/>
        <w:rPr>
          <w:rFonts w:ascii="Arial" w:hAnsi="Arial" w:cs="Arial"/>
          <w:b/>
        </w:rPr>
      </w:pPr>
      <w:bookmarkStart w:id="210" w:name="_Toc274049690"/>
      <w:r w:rsidRPr="00543982">
        <w:rPr>
          <w:rFonts w:ascii="Arial" w:hAnsi="Arial" w:cs="Arial"/>
          <w:b/>
        </w:rPr>
        <w:lastRenderedPageBreak/>
        <w:t>Onshore Local Substation Tariff</w:t>
      </w:r>
      <w:bookmarkEnd w:id="208"/>
      <w:bookmarkEnd w:id="209"/>
      <w:bookmarkEnd w:id="210"/>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11"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rPr>
          <w:szCs w:val="22"/>
        </w:rPr>
        <w:t>TNUoS</w:t>
      </w:r>
      <w:proofErr w:type="spellEnd"/>
      <w:r>
        <w:rPr>
          <w:szCs w:val="22"/>
        </w:rPr>
        <w:t xml:space="preserve">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lastRenderedPageBreak/>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11"/>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12" w:name="_Toc274049691"/>
      <w:r w:rsidRPr="00543982">
        <w:rPr>
          <w:rFonts w:ascii="Arial" w:hAnsi="Arial" w:cs="Arial"/>
          <w:b/>
        </w:rPr>
        <w:t>Offshore substation local tariff</w:t>
      </w:r>
      <w:bookmarkEnd w:id="212"/>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13" w:name="_Toc49661115"/>
      <w:bookmarkStart w:id="214" w:name="_Toc274049692"/>
      <w:bookmarkEnd w:id="201"/>
      <w:r w:rsidRPr="00CD5631">
        <w:rPr>
          <w:rFonts w:ascii="Arial" w:hAnsi="Arial" w:cs="Arial"/>
          <w:b/>
          <w:color w:val="00B0F0"/>
        </w:rPr>
        <w:lastRenderedPageBreak/>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 xml:space="preserve">The total revenue to be recovered through </w:t>
      </w:r>
      <w:proofErr w:type="spellStart"/>
      <w:r w:rsidRPr="325E90A3">
        <w:rPr>
          <w:rFonts w:ascii="Arial (W1)" w:hAnsi="Arial (W1)"/>
        </w:rPr>
        <w:t>TNUoS</w:t>
      </w:r>
      <w:proofErr w:type="spellEnd"/>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w:t>
      </w:r>
      <w:proofErr w:type="spellStart"/>
      <w:r w:rsidRPr="325E90A3">
        <w:rPr>
          <w:rFonts w:ascii="Arial (W1)" w:hAnsi="Arial (W1)"/>
        </w:rPr>
        <w:t>TNUoS</w:t>
      </w:r>
      <w:proofErr w:type="spellEnd"/>
      <w:r w:rsidRPr="325E90A3">
        <w:rPr>
          <w:rFonts w:ascii="Arial (W1)" w:hAnsi="Arial (W1)"/>
        </w:rPr>
        <w:t xml:space="preserve"> charges (</w:t>
      </w:r>
      <w:proofErr w:type="spellStart"/>
      <w:r w:rsidRPr="325E90A3">
        <w:rPr>
          <w:rFonts w:ascii="Arial (W1)" w:hAnsi="Arial (W1)"/>
        </w:rPr>
        <w:t>TRRt</w:t>
      </w:r>
      <w:proofErr w:type="spellEnd"/>
      <w:r w:rsidRPr="325E90A3">
        <w:rPr>
          <w:rFonts w:ascii="Arial (W1)" w:hAnsi="Arial (W1)"/>
        </w:rPr>
        <w:t>) is set  as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w:t>
      </w:r>
      <w:r w:rsidRPr="00953325">
        <w:rPr>
          <w:rFonts w:ascii="Arial" w:hAnsi="Arial" w:cs="Arial"/>
          <w:sz w:val="22"/>
          <w:lang w:eastAsia="en-US"/>
        </w:rPr>
        <w:lastRenderedPageBreak/>
        <w:t xml:space="preserve">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w:t>
      </w:r>
      <w:proofErr w:type="gramStart"/>
      <w:r w:rsidRPr="00953325">
        <w:rPr>
          <w:rFonts w:ascii="Arial" w:hAnsi="Arial" w:cs="Arial"/>
          <w:sz w:val="22"/>
          <w:lang w:eastAsia="en-US"/>
        </w:rPr>
        <w:t>and;</w:t>
      </w:r>
      <w:proofErr w:type="gramEnd"/>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 xml:space="preserve">percentiles </w:t>
      </w:r>
      <w:proofErr w:type="gramStart"/>
      <w:r w:rsidRPr="00CD5631">
        <w:rPr>
          <w:rFonts w:ascii="Arial" w:hAnsi="Arial" w:cs="Arial"/>
          <w:sz w:val="22"/>
          <w:szCs w:val="22"/>
          <w:lang w:eastAsia="en-US"/>
        </w:rPr>
        <w:t>and;</w:t>
      </w:r>
      <w:proofErr w:type="gramEnd"/>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w:t>
      </w:r>
      <w:r w:rsidRPr="00953325">
        <w:rPr>
          <w:rFonts w:ascii="Arial" w:hAnsi="Arial" w:cs="Arial"/>
          <w:sz w:val="22"/>
        </w:rPr>
        <w:lastRenderedPageBreak/>
        <w:t xml:space="preserve">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13"/>
    <w:bookmarkEnd w:id="214"/>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15" w:name="_Toc32201079"/>
      <w:bookmarkStart w:id="216" w:name="_Toc49661116"/>
      <w:bookmarkStart w:id="217" w:name="_Toc274049693"/>
      <w:r>
        <w:t>Final £/kW Tariff</w:t>
      </w:r>
      <w:bookmarkEnd w:id="215"/>
      <w:bookmarkEnd w:id="216"/>
      <w:bookmarkEnd w:id="217"/>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proofErr w:type="spellStart"/>
      <w:r w:rsidRPr="00B779B8">
        <w:rPr>
          <w:rFonts w:ascii="Arial" w:hAnsi="Arial"/>
          <w:sz w:val="22"/>
        </w:rPr>
        <w:t>TNUoS</w:t>
      </w:r>
      <w:proofErr w:type="spellEnd"/>
      <w:r w:rsidRPr="00B779B8">
        <w:rPr>
          <w:rFonts w:ascii="Arial" w:hAnsi="Arial"/>
          <w:sz w:val="22"/>
        </w:rPr>
        <w:t xml:space="preserve">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w:t>
      </w:r>
      <w:proofErr w:type="spellStart"/>
      <w:r>
        <w:rPr>
          <w:rFonts w:ascii="Arial" w:hAnsi="Arial"/>
          <w:sz w:val="22"/>
        </w:rPr>
        <w:t>TNUoS</w:t>
      </w:r>
      <w:proofErr w:type="spellEnd"/>
      <w:r>
        <w:rPr>
          <w:rFonts w:ascii="Arial" w:hAnsi="Arial"/>
          <w:sz w:val="22"/>
        </w:rPr>
        <w:t>)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 xml:space="preserve">Effective Embedded Export </w:t>
      </w:r>
      <w:proofErr w:type="spellStart"/>
      <w:r w:rsidR="00A26D6E">
        <w:rPr>
          <w:rFonts w:ascii="Arial" w:hAnsi="Arial"/>
          <w:sz w:val="22"/>
        </w:rPr>
        <w:t>TNUoS</w:t>
      </w:r>
      <w:proofErr w:type="spellEnd"/>
      <w:r w:rsidR="00A26D6E">
        <w:rPr>
          <w:rFonts w:ascii="Arial" w:hAnsi="Arial"/>
          <w:sz w:val="22"/>
        </w:rPr>
        <w:t xml:space="preserve">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 xml:space="preserve">and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t>TNUoS</w:t>
      </w:r>
      <w:proofErr w:type="spellEnd"/>
      <w:r>
        <w:t xml:space="preserve">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w:t>
      </w:r>
      <w:proofErr w:type="spellStart"/>
      <w:r>
        <w:t>TNUoS</w:t>
      </w:r>
      <w:proofErr w:type="spellEnd"/>
      <w:r>
        <w:t xml:space="preserve">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w:t>
      </w:r>
      <w:proofErr w:type="spellStart"/>
      <w:r>
        <w:t>TNUoS</w:t>
      </w:r>
      <w:proofErr w:type="spellEnd"/>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w:t>
      </w:r>
      <w:r w:rsidR="006661FE">
        <w:lastRenderedPageBreak/>
        <w:t xml:space="preserve">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 xml:space="preserve">The factors which will affect the level of </w:t>
      </w:r>
      <w:proofErr w:type="spellStart"/>
      <w:r>
        <w:t>TNUoS</w:t>
      </w:r>
      <w:proofErr w:type="spellEnd"/>
      <w:r>
        <w:t xml:space="preserve">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w:t>
      </w:r>
      <w:proofErr w:type="spellStart"/>
      <w:r>
        <w:t>TNUoS</w:t>
      </w:r>
      <w:proofErr w:type="spellEnd"/>
      <w:r>
        <w:t xml:space="preserve">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18" w:name="_Toc274049694"/>
      <w:r w:rsidRPr="007B2988">
        <w:t xml:space="preserve">Stability &amp; Predictability of </w:t>
      </w:r>
      <w:proofErr w:type="spellStart"/>
      <w:r w:rsidRPr="007B2988">
        <w:t>TNUoS</w:t>
      </w:r>
      <w:proofErr w:type="spellEnd"/>
      <w:r w:rsidRPr="007B2988">
        <w:t xml:space="preserve"> tariffs</w:t>
      </w:r>
      <w:bookmarkEnd w:id="218"/>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w:t>
      </w:r>
      <w:proofErr w:type="spellStart"/>
      <w:r w:rsidRPr="007B2988">
        <w:t>TNUoS</w:t>
      </w:r>
      <w:proofErr w:type="spellEnd"/>
      <w:r w:rsidRPr="007B2988">
        <w:t xml:space="preserve">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19" w:name="_Toc32201081"/>
      <w:bookmarkStart w:id="220"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lastRenderedPageBreak/>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w:t>
      </w:r>
      <w:proofErr w:type="gramStart"/>
      <w:r>
        <w:rPr>
          <w:rFonts w:ascii="Arial" w:hAnsi="Arial" w:cs="Arial"/>
          <w:lang w:val="en-US"/>
        </w:rPr>
        <w:t>by;</w:t>
      </w:r>
      <w:proofErr w:type="gramEnd"/>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21"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21"/>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w:t>
      </w:r>
      <w:r w:rsidRPr="00CD5631">
        <w:rPr>
          <w:rFonts w:ascii="Arial" w:hAnsi="Arial" w:cs="Arial"/>
          <w:sz w:val="22"/>
          <w:szCs w:val="22"/>
        </w:rPr>
        <w:lastRenderedPageBreak/>
        <w:t xml:space="preserve">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22"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22"/>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lastRenderedPageBreak/>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00000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23" w:name="_Toc32201082"/>
      <w:bookmarkStart w:id="224" w:name="_Toc49661119"/>
      <w:bookmarkEnd w:id="219"/>
      <w:bookmarkEnd w:id="220"/>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25" w:name="_Ref506957800"/>
      <w:bookmarkStart w:id="226" w:name="_Toc32201083"/>
      <w:bookmarkStart w:id="227" w:name="_Toc49661120"/>
      <w:bookmarkStart w:id="228" w:name="_Toc98821478"/>
      <w:bookmarkStart w:id="229" w:name="_Toc111259845"/>
      <w:bookmarkStart w:id="230" w:name="_Toc111262532"/>
      <w:bookmarkStart w:id="231" w:name="_Toc274049695"/>
      <w:bookmarkEnd w:id="223"/>
      <w:bookmarkEnd w:id="224"/>
      <w:r w:rsidRPr="00D54761">
        <w:rPr>
          <w:bCs/>
          <w:color w:val="auto"/>
          <w:sz w:val="28"/>
          <w:szCs w:val="28"/>
        </w:rPr>
        <w:t>14.16 Derivation of the Transmission Network Use of System Energy Consumption Tariff</w:t>
      </w:r>
      <w:bookmarkEnd w:id="225"/>
      <w:bookmarkEnd w:id="226"/>
      <w:bookmarkEnd w:id="227"/>
      <w:r w:rsidRPr="00D54761">
        <w:rPr>
          <w:bCs/>
          <w:color w:val="auto"/>
          <w:sz w:val="28"/>
          <w:szCs w:val="28"/>
        </w:rPr>
        <w:t xml:space="preserve"> and Short Term Capacity Tariff</w:t>
      </w:r>
      <w:bookmarkEnd w:id="228"/>
      <w:bookmarkEnd w:id="229"/>
      <w:bookmarkEnd w:id="230"/>
      <w:r w:rsidRPr="00D54761">
        <w:rPr>
          <w:bCs/>
          <w:color w:val="auto"/>
          <w:sz w:val="28"/>
          <w:szCs w:val="28"/>
        </w:rPr>
        <w:t>s</w:t>
      </w:r>
      <w:bookmarkEnd w:id="231"/>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w:t>
      </w:r>
      <w:proofErr w:type="spellStart"/>
      <w:r>
        <w:t>TNUoS</w:t>
      </w:r>
      <w:proofErr w:type="spellEnd"/>
      <w:r>
        <w:t xml:space="preserve">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32" w:name="_Toc274049696"/>
      <w:r>
        <w:t>Short Term Transmission Entry Capacity (STTEC) Tariff</w:t>
      </w:r>
      <w:bookmarkEnd w:id="232"/>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r w:rsidR="00B56030">
        <w:t>ET</w:t>
      </w:r>
      <w:r w:rsidR="00B56030" w:rsidRPr="00991119">
        <w:rPr>
          <w:vertAlign w:val="subscript"/>
        </w:rPr>
        <w:t>Gi</w:t>
      </w:r>
      <w:proofErr w:type="spellEnd"/>
      <w:r w:rsidR="00B56030">
        <w:t xml:space="preserve">) </w:t>
      </w:r>
      <w:r>
        <w:t xml:space="preserve"> annual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 xml:space="preserve">Final annual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w:t>
      </w:r>
      <w:proofErr w:type="spellStart"/>
      <w:r>
        <w:t>TNUoS</w:t>
      </w:r>
      <w:proofErr w:type="spellEnd"/>
      <w:r>
        <w:t xml:space="preserve">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33" w:name="_Toc274049697"/>
      <w:r w:rsidRPr="00DC7159">
        <w:t>Limited Duration Transmission Entry Capacity (LDTEC) Tariffs</w:t>
      </w:r>
      <w:bookmarkEnd w:id="233"/>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w:t>
      </w:r>
      <w:proofErr w:type="spellStart"/>
      <w:r w:rsidRPr="0074131D">
        <w:rPr>
          <w:szCs w:val="22"/>
        </w:rPr>
        <w:t>TNUoS</w:t>
      </w:r>
      <w:proofErr w:type="spellEnd"/>
      <w:r w:rsidRPr="0074131D">
        <w:rPr>
          <w:szCs w:val="22"/>
        </w:rPr>
        <w:t xml:space="preserve">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w:t>
      </w:r>
      <w:proofErr w:type="spellStart"/>
      <w:r w:rsidRPr="0074131D">
        <w:rPr>
          <w:szCs w:val="22"/>
        </w:rPr>
        <w:t>TNUoS</w:t>
      </w:r>
      <w:proofErr w:type="spellEnd"/>
      <w:r w:rsidRPr="0074131D">
        <w:rPr>
          <w:szCs w:val="22"/>
        </w:rPr>
        <w:t xml:space="preserve">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 xml:space="preserve">sers receiving greater than 100% of the annual </w:t>
      </w:r>
      <w:proofErr w:type="spellStart"/>
      <w:r w:rsidRPr="0074131D">
        <w:rPr>
          <w:szCs w:val="22"/>
        </w:rPr>
        <w:t>TNUoS</w:t>
      </w:r>
      <w:proofErr w:type="spellEnd"/>
      <w:r w:rsidRPr="0074131D">
        <w:rPr>
          <w:szCs w:val="22"/>
        </w:rPr>
        <w:t xml:space="preserve">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34"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35" w:name="_Toc32201085"/>
      <w:bookmarkStart w:id="236" w:name="_Toc49661123"/>
      <w:bookmarkStart w:id="237" w:name="_Toc274049698"/>
      <w:bookmarkEnd w:id="234"/>
      <w:r w:rsidRPr="00D54761">
        <w:rPr>
          <w:color w:val="auto"/>
          <w:sz w:val="28"/>
          <w:szCs w:val="28"/>
        </w:rPr>
        <w:lastRenderedPageBreak/>
        <w:t>14.17 Demand Charges</w:t>
      </w:r>
      <w:bookmarkEnd w:id="235"/>
      <w:bookmarkEnd w:id="236"/>
      <w:bookmarkEnd w:id="237"/>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38" w:name="_Toc32201086"/>
      <w:bookmarkStart w:id="239" w:name="_Toc49661124"/>
      <w:bookmarkStart w:id="240" w:name="_Toc274049699"/>
      <w:r>
        <w:t>Parties Liable for Demand Charges</w:t>
      </w:r>
      <w:bookmarkEnd w:id="238"/>
      <w:bookmarkEnd w:id="239"/>
      <w:bookmarkEnd w:id="240"/>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41" w:name="_Toc32201087"/>
      <w:bookmarkStart w:id="242" w:name="_Toc49661125"/>
      <w:bookmarkStart w:id="243" w:name="_Toc274049700"/>
      <w:r>
        <w:t xml:space="preserve">Basis of </w:t>
      </w:r>
      <w:r w:rsidR="00010EB2">
        <w:t>Demand Locational</w:t>
      </w:r>
      <w:r>
        <w:t xml:space="preserve"> Charges</w:t>
      </w:r>
      <w:bookmarkEnd w:id="241"/>
      <w:bookmarkEnd w:id="242"/>
      <w:bookmarkEnd w:id="243"/>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0548086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5716159D">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44" w:name="_Toc49661126"/>
      <w:bookmarkStart w:id="245"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44"/>
      <w:bookmarkEnd w:id="245"/>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46" w:name="_Toc49661127"/>
      <w:bookmarkStart w:id="247" w:name="_Toc274049702"/>
      <w:r w:rsidRPr="004248A1">
        <w:rPr>
          <w:rFonts w:ascii="Arial" w:hAnsi="Arial" w:cs="Arial"/>
          <w:b/>
        </w:rPr>
        <w:t>Power Stations with a Bilateral Connection Agreement</w:t>
      </w:r>
      <w:bookmarkEnd w:id="246"/>
      <w:r w:rsidRPr="004248A1">
        <w:rPr>
          <w:rFonts w:ascii="Arial" w:hAnsi="Arial" w:cs="Arial"/>
          <w:b/>
        </w:rPr>
        <w:t xml:space="preserve"> and Licensable Generation with a Bilateral Embedded Generation Agreement</w:t>
      </w:r>
      <w:bookmarkEnd w:id="247"/>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lastRenderedPageBreak/>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48" w:name="_Toc49661128"/>
      <w:bookmarkStart w:id="249" w:name="_Toc274049703"/>
      <w:r w:rsidRPr="004248A1">
        <w:rPr>
          <w:rFonts w:ascii="Arial" w:hAnsi="Arial" w:cs="Arial"/>
          <w:b/>
        </w:rPr>
        <w:t>Exemptible Generation and Derogated Distribution Interconnectors with a Bilateral Embedded Generation Agreement</w:t>
      </w:r>
      <w:bookmarkEnd w:id="248"/>
      <w:bookmarkEnd w:id="249"/>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50" w:name="_Toc32201088"/>
      <w:bookmarkStart w:id="251" w:name="_Toc49661130"/>
    </w:p>
    <w:p w14:paraId="2145EB86" w14:textId="77777777" w:rsidR="006661FE" w:rsidRDefault="006661FE" w:rsidP="006661FE">
      <w:pPr>
        <w:pStyle w:val="Heading2"/>
      </w:pPr>
      <w:bookmarkStart w:id="252" w:name="_Toc274049704"/>
      <w:r>
        <w:t>Small Generators Tariffs</w:t>
      </w:r>
      <w:bookmarkEnd w:id="252"/>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53" w:name="_Toc274049705"/>
      <w:r>
        <w:t>The Triad</w:t>
      </w:r>
      <w:bookmarkEnd w:id="250"/>
      <w:bookmarkEnd w:id="251"/>
      <w:bookmarkEnd w:id="253"/>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54"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54"/>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55" w:name="_Toc497131269"/>
      <w:r w:rsidR="006661FE">
        <w:fldChar w:fldCharType="begin"/>
      </w:r>
      <w:r w:rsidR="006661FE">
        <w:instrText xml:space="preserve"> XE "Triad" </w:instrText>
      </w:r>
      <w:r w:rsidR="006661FE">
        <w:fldChar w:fldCharType="end"/>
      </w:r>
      <w:bookmarkEnd w:id="255"/>
      <w:r w:rsidR="006661FE">
        <w:fldChar w:fldCharType="begin"/>
      </w:r>
      <w:r w:rsidR="006661FE">
        <w:instrText xml:space="preserve"> XE "Trading Unit" </w:instrText>
      </w:r>
      <w:r w:rsidR="006661FE">
        <w:fldChar w:fldCharType="end"/>
      </w:r>
    </w:p>
    <w:bookmarkStart w:id="256"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56"/>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57" w:name="_Hlt497734631"/>
      <w:bookmarkEnd w:id="257"/>
      <w:r>
        <w:t xml:space="preserve"> </w:t>
      </w:r>
      <w:r w:rsidR="002064B2">
        <w:t xml:space="preserve"> </w:t>
      </w:r>
      <w:bookmarkStart w:id="258" w:name="_Ref192597305"/>
      <w:r w:rsidR="002064B2">
        <w:t>Throughout the year Users will submit a Demand Forecast. A Demand Forecast will include:</w:t>
      </w:r>
      <w:bookmarkEnd w:id="258"/>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w:t>
      </w:r>
      <w:r w:rsidRPr="00C301FA">
        <w:lastRenderedPageBreak/>
        <w:t xml:space="preserve">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w:t>
      </w:r>
      <w:proofErr w:type="spellStart"/>
      <w:r>
        <w:t>TNUoS</w:t>
      </w:r>
      <w:proofErr w:type="spellEnd"/>
      <w:r>
        <w:t xml:space="preserve">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 xml:space="preserve">and </w:t>
      </w:r>
      <w:proofErr w:type="spellStart"/>
      <w:r w:rsidRPr="00CD5631">
        <w:rPr>
          <w:rFonts w:ascii="Arial" w:hAnsi="Arial" w:cs="Arial"/>
          <w:b/>
        </w:rPr>
        <w:t>TNUoS</w:t>
      </w:r>
      <w:proofErr w:type="spellEnd"/>
      <w:r w:rsidRPr="00CD5631">
        <w:rPr>
          <w:rFonts w:ascii="Arial" w:hAnsi="Arial" w:cs="Arial"/>
          <w:b/>
        </w:rPr>
        <w:t xml:space="preserve">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59" w:name="_Hlk35263653"/>
      <w:bookmarkStart w:id="260" w:name="_Hlk35263622"/>
      <w:r w:rsidRPr="00010EB2">
        <w:rPr>
          <w:rFonts w:ascii="Arial" w:hAnsi="Arial" w:cs="Arial"/>
          <w:b/>
        </w:rPr>
        <w:t>Initial Reconciliation Part 2 – Non-half-hourly metered demand</w:t>
      </w:r>
    </w:p>
    <w:bookmarkEnd w:id="259"/>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61" w:name="_Hlk35263694"/>
      <w:r w:rsidRPr="00010EB2">
        <w:rPr>
          <w:rFonts w:ascii="Arial" w:hAnsi="Arial" w:cs="Arial"/>
        </w:rPr>
        <w:t xml:space="preserve">non-half-hourly metered demand will be </w:t>
      </w:r>
      <w:bookmarkEnd w:id="261"/>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60"/>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w:t>
      </w:r>
      <w:proofErr w:type="spellStart"/>
      <w:r w:rsidRPr="00010EB2">
        <w:rPr>
          <w:rFonts w:ascii="Arial" w:hAnsi="Arial" w:cs="Arial"/>
        </w:rPr>
        <w:t>TNUoS</w:t>
      </w:r>
      <w:proofErr w:type="spellEnd"/>
      <w:r w:rsidRPr="00010EB2">
        <w:rPr>
          <w:rFonts w:ascii="Arial" w:hAnsi="Arial" w:cs="Arial"/>
        </w:rPr>
        <w:t xml:space="preserve">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w:t>
      </w:r>
      <w:r w:rsidRPr="00010EB2">
        <w:rPr>
          <w:rFonts w:ascii="Arial" w:hAnsi="Arial" w:cs="Arial"/>
        </w:rPr>
        <w:lastRenderedPageBreak/>
        <w:t xml:space="preserve">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xml:space="preserve">.  The reconciliation process shall be carried out using recalculated </w:t>
      </w:r>
      <w:proofErr w:type="spellStart"/>
      <w:r w:rsidRPr="00010EB2">
        <w:rPr>
          <w:rFonts w:ascii="Arial" w:hAnsi="Arial" w:cs="Arial"/>
        </w:rPr>
        <w:t>TNUoS</w:t>
      </w:r>
      <w:proofErr w:type="spellEnd"/>
      <w:r w:rsidRPr="00010EB2">
        <w:rPr>
          <w:rFonts w:ascii="Arial" w:hAnsi="Arial" w:cs="Arial"/>
        </w:rPr>
        <w:t xml:space="preserve">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which results in an error in the annual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w:t>
      </w:r>
      <w:proofErr w:type="spellStart"/>
      <w:r w:rsidRPr="00CD5631">
        <w:rPr>
          <w:rFonts w:ascii="Arial" w:hAnsi="Arial" w:cs="Arial"/>
        </w:rPr>
        <w:t>TNUoS</w:t>
      </w:r>
      <w:proofErr w:type="spellEnd"/>
      <w:r w:rsidRPr="00CD5631">
        <w:rPr>
          <w:rFonts w:ascii="Arial" w:hAnsi="Arial" w:cs="Arial"/>
        </w:rPr>
        <w:t xml:space="preserve">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62"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w:t>
      </w:r>
      <w:proofErr w:type="spellStart"/>
      <w:r w:rsidRPr="007E2F78">
        <w:t>TNUoS</w:t>
      </w:r>
      <w:proofErr w:type="spellEnd"/>
      <w:r w:rsidRPr="007E2F78">
        <w:t xml:space="preserve">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w:t>
      </w:r>
      <w:proofErr w:type="spellStart"/>
      <w:r w:rsidRPr="007E2F78">
        <w:t>TNUoS</w:t>
      </w:r>
      <w:proofErr w:type="spellEnd"/>
      <w:r w:rsidRPr="007E2F78">
        <w:t xml:space="preserve">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w:t>
      </w:r>
      <w:r w:rsidRPr="007E2F78">
        <w:lastRenderedPageBreak/>
        <w:t xml:space="preserve">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w:t>
      </w:r>
      <w:proofErr w:type="spellStart"/>
      <w:r w:rsidRPr="007E2F78">
        <w:t>TNUoS</w:t>
      </w:r>
      <w:proofErr w:type="spellEnd"/>
      <w:r w:rsidRPr="007E2F78">
        <w:t xml:space="preserve">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w:t>
      </w:r>
      <w:proofErr w:type="spellStart"/>
      <w:r w:rsidR="00556B6D" w:rsidRPr="007E2F78">
        <w:t>TNUoS</w:t>
      </w:r>
      <w:proofErr w:type="spellEnd"/>
      <w:r w:rsidR="00556B6D" w:rsidRPr="007E2F78">
        <w:t xml:space="preserve">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w:t>
      </w:r>
      <w:proofErr w:type="spellStart"/>
      <w:r w:rsidRPr="007E2F78">
        <w:t>TNUoS</w:t>
      </w:r>
      <w:proofErr w:type="spellEnd"/>
      <w:r w:rsidRPr="007E2F78">
        <w:t xml:space="preserve">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w:t>
      </w:r>
      <w:proofErr w:type="spellStart"/>
      <w:r w:rsidRPr="007E2F78">
        <w:t>TNUoS</w:t>
      </w:r>
      <w:proofErr w:type="spellEnd"/>
      <w:r w:rsidRPr="007E2F78">
        <w:t xml:space="preserve">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w:t>
      </w:r>
      <w:proofErr w:type="spellStart"/>
      <w:r w:rsidRPr="007E2F78">
        <w:t>TNUoS</w:t>
      </w:r>
      <w:proofErr w:type="spellEnd"/>
      <w:r w:rsidRPr="007E2F78">
        <w:t xml:space="preserve"> charges for that MPAN will be reconciled as part of the Supplier’s NHH BMU (Chargeable Energy Capacity). Where a Supplier opts, if eligible, for </w:t>
      </w:r>
      <w:proofErr w:type="spellStart"/>
      <w:r w:rsidRPr="007E2F78">
        <w:t>TNUoS</w:t>
      </w:r>
      <w:proofErr w:type="spellEnd"/>
      <w:r w:rsidRPr="007E2F78">
        <w:t xml:space="preserve">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w:t>
      </w:r>
      <w:proofErr w:type="spellStart"/>
      <w:r w:rsidRPr="00A6129C">
        <w:rPr>
          <w:b/>
        </w:rPr>
        <w:t>TNUoS</w:t>
      </w:r>
      <w:proofErr w:type="spellEnd"/>
      <w:r w:rsidRPr="00A6129C">
        <w:rPr>
          <w:b/>
        </w:rPr>
        <w:t xml:space="preserve">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w:t>
      </w:r>
      <w:proofErr w:type="spellStart"/>
      <w:r w:rsidRPr="001319DB">
        <w:t>TNUoS</w:t>
      </w:r>
      <w:proofErr w:type="spellEnd"/>
      <w:r w:rsidRPr="001319DB">
        <w:t xml:space="preserve">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lastRenderedPageBreak/>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w:t>
      </w:r>
      <w:proofErr w:type="spellStart"/>
      <w:r w:rsidR="00A56602">
        <w:rPr>
          <w:rFonts w:cs="Arial (W1)"/>
        </w:rPr>
        <w:t>TNUoS</w:t>
      </w:r>
      <w:proofErr w:type="spellEnd"/>
      <w:r w:rsidR="00A56602">
        <w:rPr>
          <w:rFonts w:cs="Arial (W1)"/>
        </w:rPr>
        <w:t xml:space="preserve">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w:t>
      </w:r>
      <w:proofErr w:type="spellStart"/>
      <w:r w:rsidR="00800968" w:rsidRPr="00800968">
        <w:t>TNUoS</w:t>
      </w:r>
      <w:proofErr w:type="spellEnd"/>
      <w:r w:rsidR="00800968" w:rsidRPr="00800968">
        <w:t xml:space="preserve">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w:t>
      </w:r>
      <w:proofErr w:type="spellStart"/>
      <w:r w:rsidRPr="00800968">
        <w:t>TNUoS</w:t>
      </w:r>
      <w:proofErr w:type="spellEnd"/>
      <w:r w:rsidRPr="00800968">
        <w:t xml:space="preserve">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w:t>
      </w:r>
      <w:proofErr w:type="spellStart"/>
      <w:r w:rsidRPr="00800968">
        <w:t>TNUoS</w:t>
      </w:r>
      <w:proofErr w:type="spellEnd"/>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w:t>
      </w:r>
      <w:proofErr w:type="spellStart"/>
      <w:r w:rsidRPr="00853D78">
        <w:t>TNUoS</w:t>
      </w:r>
      <w:proofErr w:type="spellEnd"/>
      <w:r w:rsidRPr="00853D78">
        <w:t xml:space="preserve">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w:t>
      </w:r>
      <w:proofErr w:type="spellStart"/>
      <w:r w:rsidRPr="00853D78">
        <w:t>non half-</w:t>
      </w:r>
      <w:proofErr w:type="spellEnd"/>
      <w:r w:rsidRPr="00853D78">
        <w:t xml:space="preserve">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w:t>
      </w:r>
      <w:proofErr w:type="spellStart"/>
      <w:r w:rsidRPr="00853D78">
        <w:t>BSCCo</w:t>
      </w:r>
      <w:proofErr w:type="spellEnd"/>
      <w:r w:rsidRPr="00853D78">
        <w:t xml:space="preserve">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w:t>
      </w:r>
      <w:proofErr w:type="spellStart"/>
      <w:r w:rsidRPr="00853D78">
        <w:t>non half-</w:t>
      </w:r>
      <w:proofErr w:type="spellEnd"/>
      <w:r w:rsidRPr="00853D78">
        <w:t xml:space="preserve">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w:t>
      </w:r>
      <w:proofErr w:type="spellStart"/>
      <w:r w:rsidRPr="00853D78">
        <w:t>BSCCo</w:t>
      </w:r>
      <w:proofErr w:type="spellEnd"/>
      <w:r w:rsidRPr="00853D78">
        <w:t xml:space="preserve">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 xml:space="preserve">and is reported as such from </w:t>
      </w:r>
      <w:proofErr w:type="spellStart"/>
      <w:r w:rsidRPr="00853D78">
        <w:t>BSCCo</w:t>
      </w:r>
      <w:proofErr w:type="spellEnd"/>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263" w:name="_Toc274049713"/>
      <w:r>
        <w:t>Further Information</w:t>
      </w:r>
      <w:bookmarkEnd w:id="263"/>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lastRenderedPageBreak/>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64" w:name="_Toc32201092"/>
      <w:bookmarkStart w:id="265" w:name="_Toc49661139"/>
      <w:bookmarkStart w:id="266" w:name="_Toc274049714"/>
      <w:bookmarkEnd w:id="262"/>
      <w:r w:rsidRPr="00FE40FB">
        <w:rPr>
          <w:color w:val="auto"/>
          <w:sz w:val="28"/>
          <w:szCs w:val="28"/>
        </w:rPr>
        <w:lastRenderedPageBreak/>
        <w:t>14.18 Generation charges</w:t>
      </w:r>
      <w:bookmarkEnd w:id="264"/>
      <w:bookmarkEnd w:id="265"/>
      <w:bookmarkEnd w:id="266"/>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67" w:name="_Toc32201093"/>
      <w:bookmarkStart w:id="268" w:name="_Toc49661140"/>
      <w:bookmarkStart w:id="269" w:name="_Toc274049715"/>
      <w:r>
        <w:t>Parties Liable for Generation Charges</w:t>
      </w:r>
      <w:bookmarkEnd w:id="267"/>
      <w:bookmarkEnd w:id="268"/>
      <w:bookmarkEnd w:id="269"/>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70" w:name="_Toc274049716"/>
      <w:bookmarkStart w:id="271" w:name="_Toc32201094"/>
      <w:bookmarkStart w:id="272" w:name="_Toc49661141"/>
      <w:r>
        <w:t>Structure of Generation Charges</w:t>
      </w:r>
      <w:bookmarkEnd w:id="270"/>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73" w:name="_Toc274049717"/>
      <w:r>
        <w:t>Basis of Wider Generation Charges</w:t>
      </w:r>
      <w:bookmarkEnd w:id="271"/>
      <w:bookmarkEnd w:id="272"/>
      <w:bookmarkEnd w:id="273"/>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74" w:name="_Toc274049718"/>
      <w:r w:rsidRPr="00887323">
        <w:rPr>
          <w:rFonts w:ascii="Arial" w:hAnsi="Arial" w:cs="Arial"/>
          <w:b/>
        </w:rPr>
        <w:t>Generation with positive wider tariffs</w:t>
      </w:r>
      <w:bookmarkEnd w:id="274"/>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75" w:name="_Ref272935596"/>
      <w:r>
        <w:t>The short-term chargeable capacity for Power Stations situated with positive generation tariffs is any approved STTEC or LDTEC applicable to that Power Station during a valid STTEC Period or LDTEC Period, as appropriate.</w:t>
      </w:r>
      <w:bookmarkEnd w:id="275"/>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78" w:name="_Toc49661143"/>
      <w:bookmarkStart w:id="279" w:name="_Toc274049719"/>
      <w:r w:rsidRPr="004248A1">
        <w:rPr>
          <w:rFonts w:ascii="Arial" w:hAnsi="Arial" w:cs="Arial"/>
          <w:b/>
        </w:rPr>
        <w:t xml:space="preserve">Generation with negative wider </w:t>
      </w:r>
      <w:bookmarkEnd w:id="278"/>
      <w:r w:rsidRPr="004248A1">
        <w:rPr>
          <w:rFonts w:ascii="Arial" w:hAnsi="Arial" w:cs="Arial"/>
          <w:b/>
        </w:rPr>
        <w:t>tariffs</w:t>
      </w:r>
      <w:bookmarkEnd w:id="279"/>
    </w:p>
    <w:p w14:paraId="5B84D42C" w14:textId="77777777" w:rsidR="006661FE" w:rsidRDefault="006661FE" w:rsidP="007D27B2">
      <w:pPr>
        <w:pStyle w:val="1"/>
        <w:numPr>
          <w:ilvl w:val="0"/>
          <w:numId w:val="73"/>
        </w:numPr>
        <w:jc w:val="both"/>
      </w:pPr>
      <w:bookmarkStart w:id="280"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81"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81"/>
    </w:p>
    <w:bookmarkEnd w:id="280"/>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82" w:name="_Toc274049720"/>
      <w:r>
        <w:t>Basis of Local Generation Charges</w:t>
      </w:r>
      <w:bookmarkEnd w:id="282"/>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83" w:name="_Toc497131273"/>
      <w:bookmarkStart w:id="284" w:name="_Toc32201095"/>
      <w:bookmarkStart w:id="285" w:name="_Toc49661145"/>
      <w:bookmarkStart w:id="286" w:name="_Toc274049722"/>
      <w:bookmarkStart w:id="287" w:name="_Hlt497625183"/>
      <w:r>
        <w:lastRenderedPageBreak/>
        <w:t>Monthly Charges</w:t>
      </w:r>
      <w:bookmarkEnd w:id="283"/>
      <w:bookmarkEnd w:id="284"/>
      <w:bookmarkEnd w:id="285"/>
      <w:bookmarkEnd w:id="286"/>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88" w:name="_Hlt532284319"/>
      <w:bookmarkStart w:id="289" w:name="_Ref272933161"/>
      <w:bookmarkEnd w:id="288"/>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w:t>
      </w:r>
      <w:proofErr w:type="spellStart"/>
      <w:r>
        <w:t>TNUoS</w:t>
      </w:r>
      <w:proofErr w:type="spellEnd"/>
      <w:r>
        <w:t xml:space="preserve">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89"/>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90" w:name="_Toc274049723"/>
      <w:r>
        <w:t>Ad hoc Charges</w:t>
      </w:r>
      <w:bookmarkEnd w:id="290"/>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xml:space="preserve">.  LDTEC charges will apply to both LDTEC (in any of its forms) and Temporary </w:t>
      </w:r>
      <w:r>
        <w:rPr>
          <w:rFonts w:cs="Arial"/>
          <w:szCs w:val="22"/>
        </w:rPr>
        <w:lastRenderedPageBreak/>
        <w:t>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91" w:name="_Toc274049724"/>
      <w:r w:rsidRPr="00FE2E3E">
        <w:t>Embedded Transmission Use of System Charges “</w:t>
      </w:r>
      <w:proofErr w:type="spellStart"/>
      <w:r w:rsidRPr="00FE2E3E">
        <w:t>ETUoS</w:t>
      </w:r>
      <w:proofErr w:type="spellEnd"/>
      <w:r w:rsidRPr="00FE2E3E">
        <w:t>”</w:t>
      </w:r>
      <w:bookmarkEnd w:id="291"/>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92"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292"/>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w:t>
      </w:r>
      <w:r>
        <w:lastRenderedPageBreak/>
        <w:t>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293" w:name="_Hlk155617635"/>
      <w:r w:rsidR="00CC06E2" w:rsidRPr="00CD5631">
        <w:rPr>
          <w:u w:val="single"/>
          <w:vertAlign w:val="subscript"/>
        </w:rPr>
        <w:t>DNO</w:t>
      </w:r>
      <w:bookmarkEnd w:id="293"/>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lastRenderedPageBreak/>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94" w:name="_Toc32201096"/>
      <w:bookmarkStart w:id="295" w:name="_Toc49661146"/>
      <w:bookmarkStart w:id="296" w:name="_Toc274049725"/>
      <w:r>
        <w:t>Reconciliation of Generation Charges</w:t>
      </w:r>
      <w:bookmarkEnd w:id="294"/>
      <w:bookmarkEnd w:id="295"/>
      <w:bookmarkEnd w:id="296"/>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97" w:name="_Toc32201097"/>
      <w:bookmarkStart w:id="298" w:name="_Toc49661147"/>
      <w:bookmarkStart w:id="299" w:name="_Toc274049726"/>
      <w:bookmarkEnd w:id="287"/>
      <w:r>
        <w:t>Further Information</w:t>
      </w:r>
      <w:bookmarkEnd w:id="297"/>
      <w:bookmarkEnd w:id="298"/>
      <w:bookmarkEnd w:id="299"/>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00" w:name="_Toc32201098"/>
      <w:r>
        <w:br w:type="page"/>
      </w:r>
      <w:bookmarkStart w:id="301" w:name="_Toc49661148"/>
      <w:bookmarkStart w:id="302" w:name="_Toc274049727"/>
      <w:r w:rsidRPr="00FE40FB">
        <w:rPr>
          <w:color w:val="auto"/>
          <w:sz w:val="28"/>
          <w:szCs w:val="28"/>
        </w:rPr>
        <w:lastRenderedPageBreak/>
        <w:t>14.19 Data Requirements</w:t>
      </w:r>
      <w:bookmarkEnd w:id="300"/>
      <w:bookmarkEnd w:id="301"/>
      <w:bookmarkEnd w:id="302"/>
    </w:p>
    <w:p w14:paraId="1B1F56AD" w14:textId="77777777" w:rsidR="006661FE" w:rsidRDefault="006661FE" w:rsidP="006661FE">
      <w:pPr>
        <w:pStyle w:val="Heading2"/>
      </w:pPr>
    </w:p>
    <w:p w14:paraId="1C4CFCE6" w14:textId="77777777" w:rsidR="006661FE" w:rsidRDefault="006661FE" w:rsidP="006661FE">
      <w:pPr>
        <w:pStyle w:val="Heading2"/>
      </w:pPr>
      <w:bookmarkStart w:id="303" w:name="_Toc32201099"/>
      <w:bookmarkStart w:id="304" w:name="_Toc49661149"/>
      <w:bookmarkStart w:id="305" w:name="_Toc274049728"/>
      <w:r>
        <w:t>Data Required for Charge Setting</w:t>
      </w:r>
      <w:bookmarkEnd w:id="303"/>
      <w:bookmarkEnd w:id="304"/>
      <w:bookmarkEnd w:id="305"/>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w:t>
      </w:r>
      <w:proofErr w:type="spellStart"/>
      <w:r>
        <w:t>TNUoS</w:t>
      </w:r>
      <w:proofErr w:type="spellEnd"/>
      <w:r>
        <w:t xml:space="preserve">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w:t>
      </w:r>
      <w:proofErr w:type="spellStart"/>
      <w:r>
        <w:t>TNUoS</w:t>
      </w:r>
      <w:proofErr w:type="spellEnd"/>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06" w:name="_Toc32201100"/>
      <w:bookmarkStart w:id="307" w:name="_Toc49661150"/>
      <w:bookmarkStart w:id="308" w:name="_Toc274049729"/>
      <w:r>
        <w:t>Data Required for Calculating Users’ Charges</w:t>
      </w:r>
      <w:bookmarkEnd w:id="306"/>
      <w:bookmarkEnd w:id="307"/>
      <w:bookmarkEnd w:id="308"/>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w:t>
      </w:r>
      <w:proofErr w:type="spellStart"/>
      <w:r>
        <w:t>TNUoS</w:t>
      </w:r>
      <w:proofErr w:type="spellEnd"/>
      <w:r>
        <w:t xml:space="preserve">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09" w:name="_Toc32201101"/>
      <w:r>
        <w:br w:type="page"/>
      </w:r>
      <w:bookmarkStart w:id="310" w:name="_Toc49661151"/>
      <w:bookmarkStart w:id="311" w:name="_Toc274049730"/>
      <w:r w:rsidRPr="00FE40FB">
        <w:rPr>
          <w:color w:val="auto"/>
          <w:sz w:val="28"/>
          <w:szCs w:val="28"/>
        </w:rPr>
        <w:lastRenderedPageBreak/>
        <w:t>14.20 Applications</w:t>
      </w:r>
      <w:bookmarkEnd w:id="309"/>
      <w:bookmarkEnd w:id="310"/>
      <w:bookmarkEnd w:id="311"/>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12" w:name="_Ref531603538"/>
      <w:bookmarkStart w:id="313" w:name="_Toc32201102"/>
      <w:r>
        <w:br w:type="page"/>
      </w:r>
      <w:bookmarkStart w:id="314" w:name="_Toc49661152"/>
      <w:bookmarkStart w:id="315" w:name="_Toc274049731"/>
      <w:bookmarkEnd w:id="312"/>
      <w:bookmarkEnd w:id="313"/>
      <w:r w:rsidRPr="00FE40FB">
        <w:rPr>
          <w:color w:val="auto"/>
        </w:rPr>
        <w:lastRenderedPageBreak/>
        <w:t xml:space="preserve">14.21 </w:t>
      </w:r>
      <w:r w:rsidRPr="00FE40FB">
        <w:rPr>
          <w:color w:val="auto"/>
          <w:sz w:val="28"/>
          <w:szCs w:val="28"/>
        </w:rPr>
        <w:t>Transport Model Example</w:t>
      </w:r>
      <w:bookmarkEnd w:id="314"/>
      <w:bookmarkEnd w:id="315"/>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33AE44"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6A909D"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CA724"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lastRenderedPageBreak/>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10  =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Year Round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94A395"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1714D0DE"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16" w:name="_Toc32201103"/>
      <w:r>
        <w:br w:type="page"/>
      </w:r>
      <w:bookmarkStart w:id="317" w:name="_Toc49661153"/>
      <w:bookmarkStart w:id="318"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Year Round marginal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Year Round zonal marginal km will be shared. (i.e. BSF=1.0</w:t>
      </w:r>
      <w:proofErr w:type="gramStart"/>
      <w:r w:rsidRPr="000B6C0D">
        <w:rPr>
          <w:rFonts w:ascii="Arial" w:hAnsi="Arial" w:cs="Arial"/>
          <w:sz w:val="22"/>
          <w:szCs w:val="22"/>
          <w:lang w:eastAsia="en-US"/>
        </w:rPr>
        <w:t>);</w:t>
      </w:r>
      <w:proofErr w:type="gramEnd"/>
      <w:r w:rsidRPr="000B6C0D">
        <w:rPr>
          <w:rFonts w:ascii="Arial" w:hAnsi="Arial" w:cs="Arial"/>
          <w:sz w:val="22"/>
          <w:szCs w:val="22"/>
          <w:lang w:eastAsia="en-US"/>
        </w:rPr>
        <w:t xml:space="preserve">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316"/>
      <w:bookmarkEnd w:id="317"/>
      <w:bookmarkEnd w:id="318"/>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D83316"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t>
      </w:r>
      <w:r w:rsidRPr="004248A1">
        <w:rPr>
          <w:rFonts w:ascii="Arial" w:hAnsi="Arial" w:cs="Arial"/>
          <w:noProof/>
          <w:szCs w:val="22"/>
        </w:rPr>
        <w:lastRenderedPageBreak/>
        <w:t>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319" w:name="_Toc32201104"/>
      <w:bookmarkStart w:id="320" w:name="_Toc49661154"/>
      <w:bookmarkStart w:id="321"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319"/>
      <w:bookmarkEnd w:id="320"/>
      <w:bookmarkEnd w:id="321"/>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322" w:name="_Ref491664379"/>
      <w:bookmarkStart w:id="323" w:name="_Toc32201105"/>
      <w:r w:rsidRPr="416E5148">
        <w:rPr>
          <w:rFonts w:ascii="Arial" w:hAnsi="Arial" w:cs="Arial"/>
          <w:sz w:val="22"/>
          <w:szCs w:val="22"/>
        </w:rPr>
        <w:br w:type="page"/>
      </w:r>
      <w:bookmarkStart w:id="324" w:name="_Toc49661155"/>
      <w:bookmarkStart w:id="325"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322"/>
      <w:bookmarkEnd w:id="323"/>
      <w:bookmarkEnd w:id="324"/>
      <w:bookmarkEnd w:id="325"/>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326" w:name="_Hlt479666837"/>
      <w:bookmarkStart w:id="327" w:name="_Hlt506623598"/>
      <w:bookmarkEnd w:id="326"/>
      <w:bookmarkEnd w:id="327"/>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28" w:name="_Toc946728"/>
    </w:p>
    <w:p w14:paraId="2D914181" w14:textId="376F6C98" w:rsidR="006661FE" w:rsidRPr="004248A1" w:rsidRDefault="006661FE" w:rsidP="006661FE">
      <w:pPr>
        <w:pStyle w:val="Heading2"/>
        <w:rPr>
          <w:rFonts w:ascii="Arial" w:hAnsi="Arial" w:cs="Arial"/>
        </w:rPr>
      </w:pPr>
      <w:bookmarkStart w:id="329" w:name="_Toc32201106"/>
      <w:bookmarkStart w:id="330" w:name="_Toc49661156"/>
      <w:bookmarkStart w:id="331"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328"/>
      <w:bookmarkEnd w:id="329"/>
      <w:bookmarkEnd w:id="330"/>
      <w:bookmarkEnd w:id="331"/>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w:t>
      </w:r>
      <w:r w:rsidRPr="004248A1">
        <w:rPr>
          <w:rFonts w:ascii="Arial" w:hAnsi="Arial" w:cs="Arial"/>
          <w:sz w:val="22"/>
        </w:rPr>
        <w:lastRenderedPageBreak/>
        <w:t>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332" w:name="_Toc946729"/>
      <w:bookmarkStart w:id="333" w:name="_Toc32201107"/>
      <w:bookmarkStart w:id="334" w:name="_Toc49661157"/>
      <w:bookmarkStart w:id="335" w:name="_Toc274049736"/>
      <w:r>
        <w:t>Initial Reconciliation (Part 1</w:t>
      </w:r>
      <w:r w:rsidR="003A0CB9">
        <w:t>a</w:t>
      </w:r>
      <w:r w:rsidR="71DDFA40">
        <w:t xml:space="preserve"> – HH Demand</w:t>
      </w:r>
      <w:r>
        <w:t>)</w:t>
      </w:r>
      <w:bookmarkEnd w:id="332"/>
      <w:bookmarkEnd w:id="333"/>
      <w:bookmarkEnd w:id="334"/>
      <w:bookmarkEnd w:id="335"/>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336" w:name="_Toc946730"/>
      <w:bookmarkStart w:id="337" w:name="_Toc32201108"/>
      <w:bookmarkStart w:id="338" w:name="_Toc49661158"/>
      <w:bookmarkStart w:id="339"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336"/>
      <w:bookmarkEnd w:id="337"/>
      <w:bookmarkEnd w:id="338"/>
      <w:bookmarkEnd w:id="339"/>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340" w:name="_Toc946732"/>
      <w:bookmarkStart w:id="341" w:name="_Toc32201109"/>
      <w:bookmarkStart w:id="342"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 xml:space="preserve">On the above examples, the net initial </w:t>
      </w:r>
      <w:proofErr w:type="spellStart"/>
      <w:r w:rsidRPr="416E5148">
        <w:rPr>
          <w:rFonts w:ascii="Arial" w:eastAsia="Arial" w:hAnsi="Arial" w:cs="Arial"/>
        </w:rPr>
        <w:t>TNUoS</w:t>
      </w:r>
      <w:proofErr w:type="spellEnd"/>
      <w:r w:rsidRPr="416E5148">
        <w:rPr>
          <w:rFonts w:ascii="Arial" w:eastAsia="Arial" w:hAnsi="Arial" w:cs="Arial"/>
        </w:rPr>
        <w:t xml:space="preserve">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 xml:space="preserve">Consequently, the net final </w:t>
      </w:r>
      <w:proofErr w:type="spellStart"/>
      <w:r w:rsidRPr="416E5148">
        <w:rPr>
          <w:rFonts w:ascii="Arial" w:hAnsi="Arial" w:cs="Arial"/>
        </w:rPr>
        <w:t>TNUoS</w:t>
      </w:r>
      <w:proofErr w:type="spellEnd"/>
      <w:r w:rsidRPr="416E5148">
        <w:rPr>
          <w:rFonts w:ascii="Arial" w:hAnsi="Arial" w:cs="Arial"/>
        </w:rPr>
        <w:t xml:space="preserve">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340"/>
    <w:bookmarkEnd w:id="341"/>
    <w:bookmarkEnd w:id="342"/>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43" w:name="_Ref531684937"/>
      <w:bookmarkStart w:id="344" w:name="_Toc32201110"/>
      <w:r w:rsidRPr="008E4447">
        <w:rPr>
          <w:rFonts w:ascii="Arial" w:hAnsi="Arial" w:cs="Arial"/>
          <w:sz w:val="22"/>
          <w:szCs w:val="22"/>
        </w:rPr>
        <w:br w:type="page"/>
      </w:r>
      <w:bookmarkStart w:id="345" w:name="_Toc274049739"/>
      <w:bookmarkStart w:id="346"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45"/>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B20D32"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903938"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BE1994"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47" w:name="_Hlt501343668"/>
      <w:bookmarkStart w:id="348" w:name="_Hlt488742812"/>
      <w:bookmarkStart w:id="349" w:name="_Toc32201111"/>
      <w:bookmarkStart w:id="350" w:name="_Toc49661161"/>
      <w:bookmarkStart w:id="351" w:name="_Toc274049740"/>
      <w:bookmarkEnd w:id="343"/>
      <w:bookmarkEnd w:id="344"/>
      <w:bookmarkEnd w:id="346"/>
      <w:bookmarkEnd w:id="347"/>
      <w:bookmarkEnd w:id="348"/>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49"/>
      <w:bookmarkEnd w:id="350"/>
      <w:bookmarkEnd w:id="351"/>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 xml:space="preserve">The following flowcharts illustrate the parties liable for Demand and Generation </w:t>
      </w:r>
      <w:proofErr w:type="spellStart"/>
      <w:r>
        <w:rPr>
          <w:rFonts w:ascii="Arial" w:hAnsi="Arial"/>
          <w:sz w:val="22"/>
        </w:rPr>
        <w:t>TNUoS</w:t>
      </w:r>
      <w:proofErr w:type="spellEnd"/>
      <w:r>
        <w:rPr>
          <w:rFonts w:ascii="Arial" w:hAnsi="Arial"/>
          <w:sz w:val="22"/>
        </w:rPr>
        <w:t xml:space="preserve">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52" w:name="_Toc32201112"/>
      <w:bookmarkStart w:id="353" w:name="_Toc49661162"/>
      <w:bookmarkStart w:id="354" w:name="_Toc274049741"/>
      <w:r>
        <w:t>Demand Charges</w:t>
      </w:r>
      <w:bookmarkEnd w:id="352"/>
      <w:bookmarkEnd w:id="353"/>
      <w:bookmarkEnd w:id="354"/>
    </w:p>
    <w:p w14:paraId="6FFEEB6C" w14:textId="77777777" w:rsidR="00E010AE" w:rsidRDefault="00000000" w:rsidP="006661FE">
      <w:pPr>
        <w:pStyle w:val="1"/>
        <w:jc w:val="both"/>
      </w:pPr>
      <w:bookmarkStart w:id="355" w:name="_Toc32201113"/>
      <w:bookmarkStart w:id="356"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57" w:name="OLE_LINK9"/>
      <w:bookmarkStart w:id="358" w:name="OLE_LINK12"/>
      <w:bookmarkEnd w:id="355"/>
      <w:bookmarkEnd w:id="356"/>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57"/>
      <w:bookmarkEnd w:id="358"/>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59"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59"/>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60"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60"/>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61"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61"/>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62"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62"/>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63" w:name="_Toc70749747"/>
      <w:bookmarkStart w:id="364"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63"/>
      <w:bookmarkEnd w:id="364"/>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65"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w:t>
      </w:r>
      <w:proofErr w:type="spellStart"/>
      <w:r w:rsidRPr="00FE40FB">
        <w:rPr>
          <w:color w:val="auto"/>
          <w:sz w:val="28"/>
          <w:szCs w:val="28"/>
        </w:rPr>
        <w:t>TNUoS</w:t>
      </w:r>
      <w:proofErr w:type="spellEnd"/>
      <w:r w:rsidRPr="00FE40FB">
        <w:rPr>
          <w:color w:val="auto"/>
          <w:sz w:val="28"/>
          <w:szCs w:val="28"/>
        </w:rPr>
        <w:t xml:space="preserve"> tariffs</w:t>
      </w:r>
      <w:bookmarkEnd w:id="365"/>
    </w:p>
    <w:p w14:paraId="70CE6CDB" w14:textId="77777777" w:rsidR="006661FE" w:rsidRDefault="006661FE">
      <w:pPr>
        <w:pStyle w:val="1"/>
        <w:jc w:val="both"/>
      </w:pPr>
    </w:p>
    <w:p w14:paraId="3A32FE67" w14:textId="77777777" w:rsidR="006661FE" w:rsidRPr="007B2988" w:rsidRDefault="006661FE" w:rsidP="006661FE">
      <w:pPr>
        <w:pStyle w:val="Heading2"/>
      </w:pPr>
      <w:bookmarkStart w:id="366" w:name="_Toc274049748"/>
      <w:r w:rsidRPr="007B2988">
        <w:t>Stability of tariffs</w:t>
      </w:r>
      <w:bookmarkEnd w:id="366"/>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67" w:name="_Toc274049749"/>
      <w:r w:rsidRPr="007B2988">
        <w:t>Predictability of tariffs</w:t>
      </w:r>
      <w:bookmarkEnd w:id="367"/>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w:t>
      </w:r>
      <w:proofErr w:type="spellStart"/>
      <w:r w:rsidR="5083A541" w:rsidRPr="03871E98">
        <w:rPr>
          <w:rFonts w:ascii="Arial" w:hAnsi="Arial" w:cs="Arial"/>
          <w:sz w:val="22"/>
          <w:szCs w:val="22"/>
        </w:rPr>
        <w:t>TNUoS</w:t>
      </w:r>
      <w:proofErr w:type="spellEnd"/>
      <w:r w:rsidR="5083A541" w:rsidRPr="03871E98">
        <w:rPr>
          <w:rFonts w:ascii="Arial" w:hAnsi="Arial" w:cs="Arial"/>
          <w:sz w:val="22"/>
          <w:szCs w:val="22"/>
        </w:rPr>
        <w:t xml:space="preserve"> tariffs each year to ensure that these remain cost-reflective and </w:t>
      </w:r>
      <w:proofErr w:type="gramStart"/>
      <w:r w:rsidR="5083A541" w:rsidRPr="03871E98">
        <w:rPr>
          <w:rFonts w:ascii="Arial" w:hAnsi="Arial" w:cs="Arial"/>
          <w:sz w:val="22"/>
          <w:szCs w:val="22"/>
        </w:rPr>
        <w:t>take into account</w:t>
      </w:r>
      <w:proofErr w:type="gramEnd"/>
      <w:r w:rsidR="5083A541" w:rsidRPr="03871E98">
        <w:rPr>
          <w:rFonts w:ascii="Arial" w:hAnsi="Arial" w:cs="Arial"/>
          <w:sz w:val="22"/>
          <w:szCs w:val="22"/>
        </w:rPr>
        <w:t xml:space="preserve">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w:t>
      </w:r>
      <w:proofErr w:type="gramStart"/>
      <w:r w:rsidR="5083A541" w:rsidRPr="03871E98">
        <w:rPr>
          <w:rFonts w:ascii="Arial" w:hAnsi="Arial" w:cs="Arial"/>
          <w:sz w:val="22"/>
          <w:szCs w:val="22"/>
        </w:rPr>
        <w:t>a number of</w:t>
      </w:r>
      <w:proofErr w:type="gramEnd"/>
      <w:r w:rsidR="5083A541" w:rsidRPr="03871E98">
        <w:rPr>
          <w:rFonts w:ascii="Arial" w:hAnsi="Arial" w:cs="Arial"/>
          <w:sz w:val="22"/>
          <w:szCs w:val="22"/>
        </w:rPr>
        <w:t xml:space="preserve">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w:t>
      </w:r>
      <w:proofErr w:type="gramStart"/>
      <w:r w:rsidR="5083A541" w:rsidRPr="03871E98">
        <w:rPr>
          <w:rFonts w:ascii="Arial" w:hAnsi="Arial" w:cs="Arial"/>
          <w:sz w:val="22"/>
          <w:szCs w:val="22"/>
        </w:rPr>
        <w:t xml:space="preserve">an additional </w:t>
      </w:r>
      <w:proofErr w:type="spellStart"/>
      <w:r w:rsidR="5083A541" w:rsidRPr="03871E98">
        <w:rPr>
          <w:rFonts w:ascii="Arial" w:hAnsi="Arial" w:cs="Arial"/>
          <w:sz w:val="22"/>
          <w:szCs w:val="22"/>
        </w:rPr>
        <w:t>months</w:t>
      </w:r>
      <w:proofErr w:type="gramEnd"/>
      <w:r w:rsidR="5083A541" w:rsidRPr="03871E98">
        <w:rPr>
          <w:rFonts w:ascii="Arial" w:hAnsi="Arial" w:cs="Arial"/>
          <w:sz w:val="22"/>
          <w:szCs w:val="22"/>
        </w:rPr>
        <w:t xml:space="preserve">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lastRenderedPageBreak/>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w:t>
      </w:r>
      <w:proofErr w:type="gramStart"/>
      <w:r w:rsidRPr="03871E98">
        <w:rPr>
          <w:rFonts w:ascii="Arial" w:hAnsi="Arial" w:cs="Arial"/>
          <w:sz w:val="22"/>
          <w:szCs w:val="22"/>
        </w:rPr>
        <w:t>are able to</w:t>
      </w:r>
      <w:proofErr w:type="gramEnd"/>
      <w:r w:rsidRPr="03871E9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as a result of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w:t>
      </w:r>
      <w:proofErr w:type="spellStart"/>
      <w:r w:rsidRPr="006351F1">
        <w:rPr>
          <w:rFonts w:ascii="Arial" w:hAnsi="Arial" w:cs="Arial"/>
        </w:rPr>
        <w:t>TNUoS</w:t>
      </w:r>
      <w:proofErr w:type="spellEnd"/>
      <w:r w:rsidRPr="006351F1">
        <w:rPr>
          <w:rFonts w:ascii="Arial" w:hAnsi="Arial" w:cs="Arial"/>
        </w:rPr>
        <w:t xml:space="preserve">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w:t>
      </w:r>
      <w:proofErr w:type="spellStart"/>
      <w:r w:rsidRPr="006351F1">
        <w:rPr>
          <w:rFonts w:ascii="Arial" w:hAnsi="Arial" w:cs="Arial"/>
        </w:rPr>
        <w:t>TNUoS</w:t>
      </w:r>
      <w:proofErr w:type="spellEnd"/>
      <w:r w:rsidRPr="006351F1">
        <w:rPr>
          <w:rFonts w:ascii="Arial" w:hAnsi="Arial" w:cs="Arial"/>
        </w:rPr>
        <w:t xml:space="preserve"> Tariffs, at the same time as </w:t>
      </w:r>
      <w:r w:rsidRPr="006351F1">
        <w:rPr>
          <w:rFonts w:ascii="Arial" w:hAnsi="Arial" w:cs="Arial"/>
          <w:b/>
          <w:bCs/>
        </w:rPr>
        <w:t>The Company</w:t>
      </w:r>
      <w:r w:rsidRPr="006351F1">
        <w:rPr>
          <w:rFonts w:ascii="Arial" w:hAnsi="Arial" w:cs="Arial"/>
        </w:rPr>
        <w:t xml:space="preserve"> publishes the draft and final </w:t>
      </w:r>
      <w:proofErr w:type="spellStart"/>
      <w:r w:rsidRPr="006351F1">
        <w:rPr>
          <w:rFonts w:ascii="Arial" w:hAnsi="Arial" w:cs="Arial"/>
        </w:rPr>
        <w:t>TNUoS</w:t>
      </w:r>
      <w:proofErr w:type="spellEnd"/>
      <w:r w:rsidRPr="006351F1">
        <w:rPr>
          <w:rFonts w:ascii="Arial" w:hAnsi="Arial" w:cs="Arial"/>
        </w:rPr>
        <w:t xml:space="preserve">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w:t>
      </w:r>
      <w:proofErr w:type="spellStart"/>
      <w:r w:rsidRPr="006351F1">
        <w:rPr>
          <w:rFonts w:ascii="Arial" w:hAnsi="Arial" w:cs="Arial"/>
        </w:rPr>
        <w:t>TNUoS</w:t>
      </w:r>
      <w:proofErr w:type="spellEnd"/>
      <w:r w:rsidRPr="006351F1">
        <w:rPr>
          <w:rFonts w:ascii="Arial" w:hAnsi="Arial" w:cs="Arial"/>
        </w:rPr>
        <w:t xml:space="preserve">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lastRenderedPageBreak/>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w:t>
      </w:r>
      <w:proofErr w:type="spellStart"/>
      <w:r w:rsidRPr="006351F1">
        <w:rPr>
          <w:rFonts w:ascii="Arial" w:hAnsi="Arial" w:cs="Arial"/>
        </w:rPr>
        <w:t>TNUoS</w:t>
      </w:r>
      <w:proofErr w:type="spellEnd"/>
      <w:r w:rsidRPr="006351F1">
        <w:rPr>
          <w:rFonts w:ascii="Arial" w:hAnsi="Arial" w:cs="Arial"/>
        </w:rPr>
        <w:t xml:space="preserve">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w:t>
      </w:r>
      <w:proofErr w:type="spellStart"/>
      <w:r w:rsidRPr="006351F1">
        <w:rPr>
          <w:rFonts w:ascii="Arial" w:hAnsi="Arial" w:cs="Arial"/>
        </w:rPr>
        <w:t>TNUoS</w:t>
      </w:r>
      <w:proofErr w:type="spellEnd"/>
      <w:r w:rsidRPr="006351F1">
        <w:rPr>
          <w:rFonts w:ascii="Arial" w:hAnsi="Arial" w:cs="Arial"/>
        </w:rPr>
        <w:t xml:space="preserve">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w:t>
      </w:r>
      <w:proofErr w:type="spellStart"/>
      <w:r w:rsidRPr="006351F1">
        <w:rPr>
          <w:rFonts w:ascii="Arial" w:hAnsi="Arial" w:cs="Arial"/>
        </w:rPr>
        <w:t>TNUoS</w:t>
      </w:r>
      <w:proofErr w:type="spellEnd"/>
      <w:r w:rsidRPr="006351F1">
        <w:rPr>
          <w:rFonts w:ascii="Arial" w:hAnsi="Arial" w:cs="Arial"/>
        </w:rPr>
        <w:t xml:space="preserve">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368" w:name="_Toc3598575"/>
      <w:bookmarkStart w:id="369" w:name="_Toc35675434"/>
      <w:bookmarkStart w:id="370"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68"/>
    <w:bookmarkEnd w:id="369"/>
    <w:bookmarkEnd w:id="370"/>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71" w:name="_Hlt474031874"/>
      <w:bookmarkEnd w:id="371"/>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w:t>
      </w:r>
      <w:proofErr w:type="spellStart"/>
      <w:r>
        <w:t>BSUoS</w:t>
      </w:r>
      <w:proofErr w:type="spellEnd"/>
      <w:r>
        <w:t xml:space="preserve">) </w:t>
      </w:r>
      <w:r w:rsidR="7F61B945">
        <w:t>C</w:t>
      </w:r>
      <w:r>
        <w:t xml:space="preserve">harges.  This statement explains the methodology used </w:t>
      </w:r>
      <w:proofErr w:type="gramStart"/>
      <w:r>
        <w:t>in order to</w:t>
      </w:r>
      <w:proofErr w:type="gramEnd"/>
      <w:r>
        <w:t xml:space="preserve"> calculate the </w:t>
      </w:r>
      <w:proofErr w:type="spellStart"/>
      <w:r>
        <w:t>BSUoS</w:t>
      </w:r>
      <w:proofErr w:type="spellEnd"/>
      <w:r>
        <w:t xml:space="preserve">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w:t>
      </w:r>
      <w:proofErr w:type="spellStart"/>
      <w:r w:rsidR="31950FA6">
        <w:t>BSUoS</w:t>
      </w:r>
      <w:proofErr w:type="spellEnd"/>
      <w:r w:rsidR="31950FA6">
        <w:t xml:space="preserve">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proofErr w:type="spellStart"/>
      <w:r>
        <w:t>BSUoS</w:t>
      </w:r>
      <w:proofErr w:type="spellEnd"/>
      <w:r>
        <w:t xml:space="preserve"> Charges are calculated on a fixed price basis as described in Section 14.3</w:t>
      </w:r>
      <w:r w:rsidR="1DF3326B">
        <w:t>1</w:t>
      </w:r>
      <w:r>
        <w:t>.</w:t>
      </w:r>
    </w:p>
    <w:p w14:paraId="034D771E" w14:textId="77777777" w:rsidR="00750515" w:rsidRDefault="00750515" w:rsidP="00750515">
      <w:pPr>
        <w:pStyle w:val="1"/>
        <w:jc w:val="both"/>
      </w:pPr>
      <w:bookmarkStart w:id="372"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372"/>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will be the same for all Settlement Days within the same Fixed Price Period, unless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w:t>
      </w:r>
      <w:proofErr w:type="spellStart"/>
      <w:r>
        <w:t>BSUoS</w:t>
      </w:r>
      <w:proofErr w:type="spellEnd"/>
      <w:r>
        <w:t xml:space="preserve"> Costs. The terms which make up External </w:t>
      </w:r>
      <w:proofErr w:type="spellStart"/>
      <w:r>
        <w:t>BSUoS</w:t>
      </w:r>
      <w:proofErr w:type="spellEnd"/>
      <w:r>
        <w:t xml:space="preserve">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The terms which make up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are set out </w:t>
      </w:r>
      <w:r w:rsidR="00F47392" w:rsidRPr="00F47392">
        <w:t xml:space="preserve"> </w:t>
      </w:r>
      <w:r w:rsidR="00F47392" w:rsidRPr="00F47392">
        <w:rPr>
          <w:rFonts w:ascii="Arial (W1)" w:hAnsi="Arial (W1)"/>
          <w:sz w:val="22"/>
          <w:szCs w:val="22"/>
          <w:lang w:eastAsia="en-US"/>
        </w:rPr>
        <w:t xml:space="preserve">as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 xml:space="preserve">.4, is calculated by subtracting the forecast revenue collected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allocated to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in Fixed Price Periods prior to Fixed Price Period t, from the latest forecast of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 xml:space="preserve">.4, for those same Fixed Price Periods prior to Fixed Price Period t. This is inclusive of any revenue collected from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 xml:space="preserve">.5 does not apply to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w:t>
      </w:r>
      <w:proofErr w:type="spellStart"/>
      <w:r w:rsidR="00C95284" w:rsidRPr="325E90A3">
        <w:rPr>
          <w:rFonts w:ascii="Arial (W1)" w:hAnsi="Arial (W1)"/>
          <w:sz w:val="22"/>
          <w:szCs w:val="22"/>
          <w:lang w:eastAsia="en-US"/>
        </w:rPr>
        <w:t>i</w:t>
      </w:r>
      <w:proofErr w:type="spellEnd"/>
      <w:r w:rsidR="00C95284" w:rsidRPr="325E90A3">
        <w:rPr>
          <w:rFonts w:ascii="Arial (W1)" w:hAnsi="Arial (W1)"/>
          <w:sz w:val="22"/>
          <w:szCs w:val="22"/>
          <w:lang w:eastAsia="en-US"/>
        </w:rPr>
        <w:t xml:space="preserve">, have their Total </w:t>
      </w:r>
      <w:proofErr w:type="spellStart"/>
      <w:r w:rsidR="00C95284" w:rsidRPr="325E90A3">
        <w:rPr>
          <w:rFonts w:ascii="Arial (W1)" w:hAnsi="Arial (W1)"/>
          <w:sz w:val="22"/>
          <w:szCs w:val="22"/>
          <w:lang w:eastAsia="en-US"/>
        </w:rPr>
        <w:t>BSUoS</w:t>
      </w:r>
      <w:proofErr w:type="spellEnd"/>
      <w:r w:rsidR="00C95284" w:rsidRPr="325E90A3">
        <w:rPr>
          <w:rFonts w:ascii="Arial (W1)" w:hAnsi="Arial (W1)"/>
          <w:sz w:val="22"/>
          <w:szCs w:val="22"/>
          <w:lang w:eastAsia="en-US"/>
        </w:rPr>
        <w:t xml:space="preserve">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All Transmission Connected BM Units, prefixed by m, have their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BSUoSTOTmd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FixedBSUoSPd</w:t>
      </w:r>
      <w:proofErr w:type="spellEnd"/>
      <w:r w:rsidRPr="325E90A3">
        <w:rPr>
          <w:rFonts w:ascii="Arial (W1)" w:hAnsi="Arial (W1)"/>
          <w:sz w:val="22"/>
          <w:szCs w:val="22"/>
          <w:lang w:eastAsia="en-US"/>
        </w:rPr>
        <w:t xml:space="preserve"> =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TQMmj</w:t>
      </w:r>
      <w:proofErr w:type="spellEnd"/>
      <w:r w:rsidRPr="325E90A3">
        <w:rPr>
          <w:rFonts w:ascii="Arial (W1)" w:hAnsi="Arial (W1)"/>
          <w:sz w:val="22"/>
          <w:szCs w:val="22"/>
          <w:lang w:eastAsia="en-US"/>
        </w:rPr>
        <w:t xml:space="preserve">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a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cd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 xml:space="preserve">Definition of the </w:t>
      </w:r>
      <w:proofErr w:type="spellStart"/>
      <w:r w:rsidRPr="325E90A3">
        <w:rPr>
          <w:rFonts w:ascii="Arial Bold" w:hAnsi="Arial Bold"/>
          <w:b/>
          <w:bCs/>
          <w:color w:val="008080"/>
        </w:rPr>
        <w:t>BSUoS</w:t>
      </w:r>
      <w:proofErr w:type="spellEnd"/>
      <w:r w:rsidRPr="325E90A3">
        <w:rPr>
          <w:rFonts w:ascii="Arial Bold" w:hAnsi="Arial Bold"/>
          <w:b/>
          <w:bCs/>
          <w:color w:val="008080"/>
        </w:rPr>
        <w:t xml:space="preserve">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proofErr w:type="spellStart"/>
      <w:r w:rsidRPr="325E90A3">
        <w:rPr>
          <w:rFonts w:ascii="Arial (W1)" w:hAnsi="Arial (W1)"/>
          <w:sz w:val="22"/>
          <w:szCs w:val="22"/>
          <w:lang w:eastAsia="en-US"/>
        </w:rPr>
        <w:t>XBSUoS</w:t>
      </w:r>
      <w:proofErr w:type="spellEnd"/>
      <w:r w:rsidRPr="325E90A3">
        <w:rPr>
          <w:rFonts w:ascii="Arial (W1)" w:hAnsi="Arial (W1)"/>
          <w:sz w:val="22"/>
          <w:szCs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 xml:space="preserve">Issuing a revised Fixed </w:t>
      </w:r>
      <w:proofErr w:type="spellStart"/>
      <w:r w:rsidRPr="325E90A3">
        <w:rPr>
          <w:rFonts w:ascii="Arial Bold" w:hAnsi="Arial Bold"/>
          <w:b/>
          <w:bCs/>
          <w:color w:val="008080"/>
        </w:rPr>
        <w:t>BSUoS</w:t>
      </w:r>
      <w:proofErr w:type="spellEnd"/>
      <w:r w:rsidRPr="325E90A3">
        <w:rPr>
          <w:rFonts w:ascii="Arial Bold" w:hAnsi="Arial Bold"/>
          <w:b/>
          <w:bCs/>
          <w:color w:val="008080"/>
        </w:rPr>
        <w:t xml:space="preserve">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If before or during a Fixed Price Period, The Company forecasts that it will neither recover sufficient funds through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nor will it hold sufficient funds in the Industry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Fund and 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Working Capital Facility to meet balancing costs during that Fixed Price Period, The Company has the right to set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then The Company will use reasonable endeavours to consult on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prior to its application. The Company will provide a minimum notice of five Business Days before the commencement of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73"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73"/>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fBSUoSTOT</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fTQM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fSGQM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xml:space="preserve">,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only covers costs for the remainder of the fixed Price Period. 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Working Capital Facility would be built back up in subsequent Fixed Price Periods,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w:t>
      </w:r>
      <w:proofErr w:type="spellStart"/>
      <w:r>
        <w:t>BSUoS</w:t>
      </w:r>
      <w:proofErr w:type="spellEnd"/>
      <w:r>
        <w:t xml:space="preserve">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The Company as part of Final Reconciliation (RF) </w:t>
      </w:r>
      <w:proofErr w:type="spellStart"/>
      <w:r w:rsidRPr="325E90A3">
        <w:rPr>
          <w:rFonts w:ascii="Arial" w:hAnsi="Arial"/>
          <w:sz w:val="22"/>
          <w:szCs w:val="22"/>
        </w:rPr>
        <w:t>BSUoS</w:t>
      </w:r>
      <w:proofErr w:type="spellEnd"/>
      <w:r w:rsidRPr="325E90A3">
        <w:rPr>
          <w:rFonts w:ascii="Arial" w:hAnsi="Arial"/>
          <w:sz w:val="22"/>
          <w:szCs w:val="22"/>
        </w:rPr>
        <w:t xml:space="preserve"> Charges during a Fixed Price Period t will be considered as part of the revenue associated </w:t>
      </w:r>
      <w:r w:rsidRPr="325E90A3">
        <w:rPr>
          <w:rFonts w:ascii="Arial" w:hAnsi="Arial"/>
          <w:sz w:val="22"/>
          <w:szCs w:val="22"/>
        </w:rPr>
        <w:lastRenderedPageBreak/>
        <w:t>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w:t>
      </w:r>
      <w:proofErr w:type="gramStart"/>
      <w:r>
        <w:t>are</w:t>
      </w:r>
      <w:proofErr w:type="gramEnd"/>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proofErr w:type="spellStart"/>
      <w:r>
        <w:t>BSUoS</w:t>
      </w:r>
      <w:proofErr w:type="spellEnd"/>
      <w:r>
        <w:t xml:space="preserve"> Charges are made </w:t>
      </w:r>
      <w:proofErr w:type="gramStart"/>
      <w:r>
        <w:t>on a daily basis</w:t>
      </w:r>
      <w:proofErr w:type="gramEnd"/>
      <w:r>
        <w:t xml:space="preserve">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proofErr w:type="spellStart"/>
            <w:r>
              <w:t>BSUoS</w:t>
            </w:r>
            <w:proofErr w:type="spellEnd"/>
            <w:r>
              <w:t xml:space="preserve">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 xml:space="preserve">Fixed </w:t>
            </w:r>
            <w:proofErr w:type="spellStart"/>
            <w:r>
              <w:t>BSUoS</w:t>
            </w:r>
            <w:proofErr w:type="spellEnd"/>
            <w:r>
              <w:t xml:space="preserve">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 xml:space="preserve">The Fixed </w:t>
            </w:r>
            <w:proofErr w:type="spellStart"/>
            <w:r>
              <w:t>BSUoS</w:t>
            </w:r>
            <w:proofErr w:type="spellEnd"/>
            <w:r>
              <w:t xml:space="preserve">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 xml:space="preserve">Revised Fixed </w:t>
            </w:r>
            <w:proofErr w:type="spellStart"/>
            <w:r>
              <w:t>BSUoS</w:t>
            </w:r>
            <w:proofErr w:type="spellEnd"/>
            <w:r>
              <w:t xml:space="preserve">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 xml:space="preserve">The revised Fixed </w:t>
            </w:r>
            <w:proofErr w:type="spellStart"/>
            <w:r>
              <w:t>BSUoS</w:t>
            </w:r>
            <w:proofErr w:type="spellEnd"/>
            <w:r>
              <w:t xml:space="preserve"> Price which applies for </w:t>
            </w:r>
            <w:proofErr w:type="gramStart"/>
            <w:r>
              <w:t>a number of</w:t>
            </w:r>
            <w:proofErr w:type="gramEnd"/>
            <w:r>
              <w:t xml:space="preserve">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w:t>
            </w:r>
            <w:proofErr w:type="spellStart"/>
            <w:r>
              <w:t>BSUoS</w:t>
            </w:r>
            <w:proofErr w:type="spellEnd"/>
            <w:r>
              <w:t xml:space="preserve">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374" w:name="BSUoSend"/>
      <w:bookmarkEnd w:id="374"/>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lastRenderedPageBreak/>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51C624" w14:textId="77777777" w:rsidR="0039285F" w:rsidRDefault="0039285F" w:rsidP="001046D7">
      <w:pPr>
        <w:pStyle w:val="LogoCaption"/>
      </w:pPr>
      <w:r>
        <w:separator/>
      </w:r>
    </w:p>
  </w:endnote>
  <w:endnote w:type="continuationSeparator" w:id="0">
    <w:p w14:paraId="732FE4F8" w14:textId="77777777" w:rsidR="0039285F" w:rsidRDefault="0039285F" w:rsidP="001046D7">
      <w:pPr>
        <w:pStyle w:val="LogoCaption"/>
      </w:pPr>
      <w:r>
        <w:continuationSeparator/>
      </w:r>
    </w:p>
  </w:endnote>
  <w:endnote w:type="continuationNotice" w:id="1">
    <w:p w14:paraId="52BB7217" w14:textId="77777777" w:rsidR="0039285F" w:rsidRDefault="003928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F27CB" w14:textId="77777777" w:rsidR="0039285F" w:rsidRDefault="0039285F" w:rsidP="001046D7">
      <w:pPr>
        <w:pStyle w:val="LogoCaption"/>
      </w:pPr>
      <w:r>
        <w:separator/>
      </w:r>
    </w:p>
  </w:footnote>
  <w:footnote w:type="continuationSeparator" w:id="0">
    <w:p w14:paraId="1B7C6A23" w14:textId="77777777" w:rsidR="0039285F" w:rsidRDefault="0039285F" w:rsidP="001046D7">
      <w:pPr>
        <w:pStyle w:val="LogoCaption"/>
      </w:pPr>
      <w:r>
        <w:continuationSeparator/>
      </w:r>
    </w:p>
  </w:footnote>
  <w:footnote w:type="continuationNotice" w:id="1">
    <w:p w14:paraId="2036E4CF" w14:textId="77777777" w:rsidR="0039285F" w:rsidRDefault="0039285F"/>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76" w:name="OLE_LINK4"/>
      <w:bookmarkStart w:id="277" w:name="OLE_LINK5"/>
      <w:r w:rsidRPr="00222B22">
        <w:rPr>
          <w:rFonts w:cs="Arial"/>
          <w:sz w:val="18"/>
          <w:szCs w:val="18"/>
        </w:rPr>
        <w:t xml:space="preserve">LDTEC Indicative Block Offer </w:t>
      </w:r>
      <w:bookmarkEnd w:id="276"/>
      <w:bookmarkEnd w:id="277"/>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75"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76" w:name="bmkLogoCaptionEven" w:colFirst="0" w:colLast="0"/>
          <w:bookmarkEnd w:id="375"/>
        </w:p>
      </w:tc>
    </w:tr>
    <w:bookmarkEnd w:id="376"/>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77"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78" w:name="bmkLogoCaption" w:colFirst="0" w:colLast="0"/>
          <w:bookmarkEnd w:id="377"/>
        </w:p>
      </w:tc>
    </w:tr>
    <w:bookmarkEnd w:id="378"/>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uk.nationalgrid.com::16925ec6-6867-452d-940e-6897b6fa57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BuRl3IeK8cENf0JU2odAlPfSm6K09VQkdoyagHWdfMuCt8Epg1GXVAOnsx7nB5SLwT+JdxMB1WqZo67kLqNCDw==" w:salt="R1eRNauHn3+/jFq+H8uFvQ=="/>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C5F"/>
    <w:rsid w:val="00096D2C"/>
    <w:rsid w:val="00097BB1"/>
    <w:rsid w:val="00097CD6"/>
    <w:rsid w:val="000A0DF6"/>
    <w:rsid w:val="000A1534"/>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590A"/>
    <w:rsid w:val="0014709C"/>
    <w:rsid w:val="00147FF2"/>
    <w:rsid w:val="00150509"/>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7DA"/>
    <w:rsid w:val="001F091A"/>
    <w:rsid w:val="001F0FA5"/>
    <w:rsid w:val="001F366D"/>
    <w:rsid w:val="001F4EFF"/>
    <w:rsid w:val="001F59A2"/>
    <w:rsid w:val="001F6798"/>
    <w:rsid w:val="001F6986"/>
    <w:rsid w:val="001F699A"/>
    <w:rsid w:val="00200710"/>
    <w:rsid w:val="002012F7"/>
    <w:rsid w:val="002014D6"/>
    <w:rsid w:val="002029B0"/>
    <w:rsid w:val="00203B4B"/>
    <w:rsid w:val="00204203"/>
    <w:rsid w:val="00204869"/>
    <w:rsid w:val="002052BD"/>
    <w:rsid w:val="002054C7"/>
    <w:rsid w:val="002064B2"/>
    <w:rsid w:val="00206ED8"/>
    <w:rsid w:val="00207883"/>
    <w:rsid w:val="00210C75"/>
    <w:rsid w:val="002142BA"/>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53"/>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3E76"/>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85F"/>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936"/>
    <w:rsid w:val="003C1BDF"/>
    <w:rsid w:val="003C1F3F"/>
    <w:rsid w:val="003C372A"/>
    <w:rsid w:val="003C40F8"/>
    <w:rsid w:val="003C5138"/>
    <w:rsid w:val="003C7839"/>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4926"/>
    <w:rsid w:val="00575253"/>
    <w:rsid w:val="00575BE1"/>
    <w:rsid w:val="00576D2E"/>
    <w:rsid w:val="00577553"/>
    <w:rsid w:val="005804AC"/>
    <w:rsid w:val="005807B0"/>
    <w:rsid w:val="00582787"/>
    <w:rsid w:val="00583592"/>
    <w:rsid w:val="00584370"/>
    <w:rsid w:val="00584CA2"/>
    <w:rsid w:val="005861D2"/>
    <w:rsid w:val="00586A0C"/>
    <w:rsid w:val="00587248"/>
    <w:rsid w:val="0058733E"/>
    <w:rsid w:val="00587C69"/>
    <w:rsid w:val="00591582"/>
    <w:rsid w:val="0059218C"/>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02B"/>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E7E"/>
    <w:rsid w:val="008B78A2"/>
    <w:rsid w:val="008B7A92"/>
    <w:rsid w:val="008B7CE8"/>
    <w:rsid w:val="008C2077"/>
    <w:rsid w:val="008C2E33"/>
    <w:rsid w:val="008C48A2"/>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4B5"/>
    <w:rsid w:val="009C5308"/>
    <w:rsid w:val="009C6829"/>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A0AF9"/>
    <w:rsid w:val="00AA2461"/>
    <w:rsid w:val="00AA3850"/>
    <w:rsid w:val="00AA3BD8"/>
    <w:rsid w:val="00AA41B6"/>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1817"/>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1CD4"/>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7C80"/>
    <w:rsid w:val="00B40480"/>
    <w:rsid w:val="00B409AA"/>
    <w:rsid w:val="00B422BA"/>
    <w:rsid w:val="00B43B83"/>
    <w:rsid w:val="00B43C4C"/>
    <w:rsid w:val="00B44DF1"/>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5487"/>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90B"/>
    <w:rsid w:val="00C15DAC"/>
    <w:rsid w:val="00C160D8"/>
    <w:rsid w:val="00C161D6"/>
    <w:rsid w:val="00C16730"/>
    <w:rsid w:val="00C16FF6"/>
    <w:rsid w:val="00C17195"/>
    <w:rsid w:val="00C2170F"/>
    <w:rsid w:val="00C2737D"/>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19C0"/>
    <w:rsid w:val="00C6295C"/>
    <w:rsid w:val="00C62E57"/>
    <w:rsid w:val="00C638C8"/>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445"/>
    <w:rsid w:val="00CE215C"/>
    <w:rsid w:val="00CE27F0"/>
    <w:rsid w:val="00CE41F8"/>
    <w:rsid w:val="00CE525F"/>
    <w:rsid w:val="00CE5BF7"/>
    <w:rsid w:val="00CE6664"/>
    <w:rsid w:val="00CE6D0E"/>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7BD"/>
    <w:rsid w:val="00D55123"/>
    <w:rsid w:val="00D55BCA"/>
    <w:rsid w:val="00D600D2"/>
    <w:rsid w:val="00D60ED8"/>
    <w:rsid w:val="00D61777"/>
    <w:rsid w:val="00D62C23"/>
    <w:rsid w:val="00D630B8"/>
    <w:rsid w:val="00D63717"/>
    <w:rsid w:val="00D63A3E"/>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71176"/>
    <w:rsid w:val="00F72006"/>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26F9"/>
    <w:rsid w:val="00FB3088"/>
    <w:rsid w:val="00FB332F"/>
    <w:rsid w:val="00FB3648"/>
    <w:rsid w:val="00FB596B"/>
    <w:rsid w:val="00FB7522"/>
    <w:rsid w:val="00FB7C95"/>
    <w:rsid w:val="00FC0225"/>
    <w:rsid w:val="00FC06A6"/>
    <w:rsid w:val="00FC26A3"/>
    <w:rsid w:val="00FC411B"/>
    <w:rsid w:val="00FC5CF1"/>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0FF7DE5"/>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2.xml"/><Relationship Id="rId105" Type="http://schemas.microsoft.com/office/2011/relationships/people" Target="peop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3174AC9-19D2-4651-BECE-15F80D782ABC}">
  <ds:schemaRefs>
    <ds:schemaRef ds:uri="http://www.imanage.com/work/xmlschema"/>
  </ds:schemaRefs>
</ds:datastoreItem>
</file>

<file path=customXml/itemProps3.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5.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6.xml><?xml version="1.0" encoding="utf-8"?>
<ds:datastoreItem xmlns:ds="http://schemas.openxmlformats.org/officeDocument/2006/customXml" ds:itemID="{8E44FF5C-FEDD-4250-B4B0-53BDDBD558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149</Pages>
  <Words>43559</Words>
  <Characters>248288</Characters>
  <Application>Microsoft Office Word</Application>
  <DocSecurity>8</DocSecurity>
  <Lines>2069</Lines>
  <Paragraphs>582</Paragraphs>
  <ScaleCrop>false</ScaleCrop>
  <HeadingPairs>
    <vt:vector size="2" baseType="variant">
      <vt:variant>
        <vt:lpstr>Title</vt:lpstr>
      </vt:variant>
      <vt:variant>
        <vt:i4>1</vt:i4>
      </vt:variant>
    </vt:vector>
  </HeadingPairs>
  <TitlesOfParts>
    <vt:vector size="1" baseType="lpstr">
      <vt:lpstr>CUSC Section 14</vt:lpstr>
    </vt:vector>
  </TitlesOfParts>
  <Company/>
  <LinksUpToDate>false</LinksUpToDate>
  <CharactersWithSpaces>291265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Jess Rivalland (NESO)</cp:lastModifiedBy>
  <cp:revision>10</cp:revision>
  <cp:lastPrinted>2025-04-07T10:37:00Z</cp:lastPrinted>
  <dcterms:created xsi:type="dcterms:W3CDTF">2025-04-08T12:16:00Z</dcterms:created>
  <dcterms:modified xsi:type="dcterms:W3CDTF">2025-05-08T10:40:00Z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